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FB126" w14:textId="77777777" w:rsidR="003449A7" w:rsidRDefault="003449A7" w:rsidP="003449A7">
      <w:pPr>
        <w:spacing w:after="0"/>
        <w:jc w:val="center"/>
        <w:rPr>
          <w:ins w:id="0" w:author="David Beavers" w:date="2018-03-28T07:37:00Z"/>
          <w:rFonts w:ascii="Arial" w:hAnsi="Arial" w:cs="Arial"/>
          <w:b/>
          <w:sz w:val="32"/>
          <w:szCs w:val="32"/>
        </w:rPr>
      </w:pPr>
      <w:ins w:id="1" w:author="David Beavers" w:date="2018-03-28T07:37:00Z">
        <w:r>
          <w:rPr>
            <w:rFonts w:ascii="Arial" w:hAnsi="Arial" w:cs="Arial"/>
            <w:b/>
            <w:sz w:val="32"/>
            <w:szCs w:val="32"/>
          </w:rPr>
          <w:t>COMMENTS BY SUNESTY ENERGY CATALYSTS LLC</w:t>
        </w:r>
      </w:ins>
    </w:p>
    <w:p w14:paraId="44B7EBFF" w14:textId="77777777" w:rsidR="0080216D" w:rsidRDefault="0080216D" w:rsidP="00C0035E">
      <w:pPr>
        <w:spacing w:after="0"/>
        <w:rPr>
          <w:rFonts w:ascii="Arial" w:hAnsi="Arial" w:cs="Arial"/>
          <w:b/>
          <w:sz w:val="32"/>
          <w:szCs w:val="32"/>
        </w:rPr>
      </w:pPr>
    </w:p>
    <w:p w14:paraId="2FB7FC59" w14:textId="6A61CB0F" w:rsidR="005D1629" w:rsidRDefault="005D1629" w:rsidP="00C0035E">
      <w:pPr>
        <w:spacing w:after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7816DCD" wp14:editId="5B5E0F8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033780" cy="60960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F33">
        <w:rPr>
          <w:rFonts w:ascii="Arial" w:hAnsi="Arial" w:cs="Arial"/>
          <w:b/>
          <w:sz w:val="32"/>
          <w:szCs w:val="32"/>
        </w:rPr>
        <w:t>SMART Participant Customer Disclosure Form</w:t>
      </w:r>
    </w:p>
    <w:p w14:paraId="4058A2EC" w14:textId="77777777" w:rsidR="005D1629" w:rsidRPr="00525F33" w:rsidRDefault="005D1629" w:rsidP="00C0035E">
      <w:pPr>
        <w:jc w:val="center"/>
        <w:rPr>
          <w:rFonts w:ascii="Arial" w:hAnsi="Arial" w:cs="Arial"/>
          <w:b/>
          <w:sz w:val="24"/>
          <w:szCs w:val="24"/>
        </w:rPr>
      </w:pPr>
      <w:r w:rsidRPr="00525F33">
        <w:rPr>
          <w:rFonts w:ascii="Arial" w:hAnsi="Arial" w:cs="Arial"/>
          <w:b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>Community Shared Solar</w:t>
      </w:r>
      <w:r w:rsidRPr="00525F33">
        <w:rPr>
          <w:rFonts w:ascii="Arial" w:hAnsi="Arial" w:cs="Arial"/>
          <w:b/>
          <w:sz w:val="24"/>
          <w:szCs w:val="24"/>
        </w:rPr>
        <w:t>)</w:t>
      </w:r>
    </w:p>
    <w:p w14:paraId="6F86888B" w14:textId="77777777" w:rsidR="0010709A" w:rsidRDefault="0010709A" w:rsidP="0010709A">
      <w:pPr>
        <w:spacing w:after="0"/>
        <w:ind w:left="2160"/>
        <w:rPr>
          <w:rFonts w:ascii="Arial" w:hAnsi="Arial" w:cs="Arial"/>
          <w:b/>
          <w:sz w:val="18"/>
          <w:szCs w:val="18"/>
        </w:rPr>
      </w:pPr>
      <w:r w:rsidRPr="00D53D80">
        <w:rPr>
          <w:rFonts w:ascii="Arial" w:hAnsi="Arial" w:cs="Arial"/>
          <w:b/>
          <w:sz w:val="18"/>
          <w:szCs w:val="18"/>
        </w:rPr>
        <w:t xml:space="preserve">The purpose of this form is to provide consumers with a straightforward, </w:t>
      </w:r>
      <w:proofErr w:type="gramStart"/>
      <w:r w:rsidRPr="00D53D80">
        <w:rPr>
          <w:rFonts w:ascii="Arial" w:hAnsi="Arial" w:cs="Arial"/>
          <w:b/>
          <w:sz w:val="18"/>
          <w:szCs w:val="18"/>
        </w:rPr>
        <w:t xml:space="preserve">uniform, </w:t>
      </w:r>
      <w:r>
        <w:rPr>
          <w:rFonts w:ascii="Arial" w:hAnsi="Arial" w:cs="Arial"/>
          <w:b/>
          <w:sz w:val="18"/>
          <w:szCs w:val="18"/>
        </w:rPr>
        <w:t xml:space="preserve">  </w:t>
      </w:r>
      <w:proofErr w:type="gramEnd"/>
      <w:r>
        <w:rPr>
          <w:rFonts w:ascii="Arial" w:hAnsi="Arial" w:cs="Arial"/>
          <w:b/>
          <w:sz w:val="18"/>
          <w:szCs w:val="18"/>
        </w:rPr>
        <w:t xml:space="preserve">      </w:t>
      </w:r>
      <w:r w:rsidRPr="00D53D80">
        <w:rPr>
          <w:rFonts w:ascii="Arial" w:hAnsi="Arial" w:cs="Arial"/>
          <w:b/>
          <w:sz w:val="18"/>
          <w:szCs w:val="18"/>
        </w:rPr>
        <w:t xml:space="preserve">and transparent resource to evaluate potential solar transactions under </w:t>
      </w:r>
      <w:r>
        <w:rPr>
          <w:rFonts w:ascii="Arial" w:hAnsi="Arial" w:cs="Arial"/>
          <w:b/>
          <w:sz w:val="18"/>
          <w:szCs w:val="18"/>
        </w:rPr>
        <w:t>the Solar Massachusetts Renewable Target (</w:t>
      </w:r>
      <w:r w:rsidRPr="00D53D80">
        <w:rPr>
          <w:rFonts w:ascii="Arial" w:hAnsi="Arial" w:cs="Arial"/>
          <w:b/>
          <w:sz w:val="18"/>
          <w:szCs w:val="18"/>
        </w:rPr>
        <w:t>SMART</w:t>
      </w:r>
      <w:r>
        <w:rPr>
          <w:rFonts w:ascii="Arial" w:hAnsi="Arial" w:cs="Arial"/>
          <w:b/>
          <w:sz w:val="18"/>
          <w:szCs w:val="18"/>
        </w:rPr>
        <w:t>) Program</w:t>
      </w:r>
      <w:r w:rsidRPr="00D53D80">
        <w:rPr>
          <w:rFonts w:ascii="Arial" w:hAnsi="Arial" w:cs="Arial"/>
          <w:b/>
          <w:sz w:val="18"/>
          <w:szCs w:val="18"/>
        </w:rPr>
        <w:t>.</w:t>
      </w:r>
    </w:p>
    <w:p w14:paraId="655939ED" w14:textId="77777777" w:rsidR="0010709A" w:rsidRPr="00D53D80" w:rsidRDefault="0010709A" w:rsidP="0010709A">
      <w:pPr>
        <w:spacing w:after="0"/>
        <w:ind w:left="2160"/>
        <w:rPr>
          <w:rFonts w:ascii="Arial" w:hAnsi="Arial" w:cs="Arial"/>
          <w:b/>
          <w:sz w:val="18"/>
          <w:szCs w:val="18"/>
        </w:rPr>
      </w:pPr>
    </w:p>
    <w:p w14:paraId="3BB9B421" w14:textId="2A9BAF82" w:rsidR="00374A97" w:rsidRPr="00D53D80" w:rsidRDefault="004C4D6D" w:rsidP="004C4D6D">
      <w:pPr>
        <w:rPr>
          <w:rFonts w:ascii="Arial" w:hAnsi="Arial" w:cs="Arial"/>
          <w:b/>
          <w:sz w:val="18"/>
          <w:szCs w:val="18"/>
        </w:rPr>
      </w:pPr>
      <w:bookmarkStart w:id="2" w:name="_Hlk507581306"/>
      <w:r>
        <w:rPr>
          <w:rFonts w:ascii="Arial" w:hAnsi="Arial" w:cs="Arial"/>
          <w:b/>
          <w:sz w:val="18"/>
          <w:szCs w:val="18"/>
        </w:rPr>
        <w:t xml:space="preserve">*Community Shared Solar Participants </w:t>
      </w:r>
      <w:commentRangeStart w:id="3"/>
      <w:del w:id="4" w:author="David Beavers" w:date="2018-03-28T07:40:00Z">
        <w:r w:rsidDel="00842CD7">
          <w:rPr>
            <w:rFonts w:ascii="Arial" w:hAnsi="Arial" w:cs="Arial"/>
            <w:b/>
            <w:sz w:val="18"/>
            <w:szCs w:val="18"/>
          </w:rPr>
          <w:delText xml:space="preserve">do not </w:delText>
        </w:r>
        <w:r w:rsidR="0074360B" w:rsidDel="00842CD7">
          <w:rPr>
            <w:rFonts w:ascii="Arial" w:hAnsi="Arial" w:cs="Arial"/>
            <w:b/>
            <w:sz w:val="18"/>
            <w:szCs w:val="18"/>
          </w:rPr>
          <w:delText xml:space="preserve">directly </w:delText>
        </w:r>
        <w:r w:rsidDel="00842CD7">
          <w:rPr>
            <w:rFonts w:ascii="Arial" w:hAnsi="Arial" w:cs="Arial"/>
            <w:b/>
            <w:sz w:val="18"/>
            <w:szCs w:val="18"/>
          </w:rPr>
          <w:delText xml:space="preserve">purchase </w:delText>
        </w:r>
        <w:r w:rsidR="0074360B" w:rsidDel="00842CD7">
          <w:rPr>
            <w:rFonts w:ascii="Arial" w:hAnsi="Arial" w:cs="Arial"/>
            <w:b/>
            <w:sz w:val="18"/>
            <w:szCs w:val="18"/>
          </w:rPr>
          <w:delText xml:space="preserve">solar </w:delText>
        </w:r>
        <w:r w:rsidDel="00842CD7">
          <w:rPr>
            <w:rFonts w:ascii="Arial" w:hAnsi="Arial" w:cs="Arial"/>
            <w:b/>
            <w:sz w:val="18"/>
            <w:szCs w:val="18"/>
          </w:rPr>
          <w:delText>electricity</w:delText>
        </w:r>
      </w:del>
      <w:commentRangeEnd w:id="3"/>
      <w:r w:rsidR="00506E1D">
        <w:rPr>
          <w:rStyle w:val="CommentReference"/>
        </w:rPr>
        <w:commentReference w:id="3"/>
      </w:r>
      <w:del w:id="5" w:author="David Beavers" w:date="2018-03-28T07:40:00Z">
        <w:r w:rsidDel="00842CD7">
          <w:rPr>
            <w:rFonts w:ascii="Arial" w:hAnsi="Arial" w:cs="Arial"/>
            <w:b/>
            <w:sz w:val="18"/>
            <w:szCs w:val="18"/>
          </w:rPr>
          <w:delText xml:space="preserve">. Instead, </w:delText>
        </w:r>
        <w:r w:rsidR="0074360B" w:rsidDel="00842CD7">
          <w:rPr>
            <w:rFonts w:ascii="Arial" w:hAnsi="Arial" w:cs="Arial"/>
            <w:b/>
            <w:sz w:val="18"/>
            <w:szCs w:val="18"/>
          </w:rPr>
          <w:delText>p</w:delText>
        </w:r>
        <w:r w:rsidDel="00842CD7">
          <w:rPr>
            <w:rFonts w:ascii="Arial" w:hAnsi="Arial" w:cs="Arial"/>
            <w:b/>
            <w:sz w:val="18"/>
            <w:szCs w:val="18"/>
          </w:rPr>
          <w:delText>articipants purchase</w:delText>
        </w:r>
        <w:r w:rsidR="0074360B" w:rsidDel="00842CD7">
          <w:rPr>
            <w:rFonts w:ascii="Arial" w:hAnsi="Arial" w:cs="Arial"/>
            <w:b/>
            <w:sz w:val="18"/>
            <w:szCs w:val="18"/>
          </w:rPr>
          <w:delText xml:space="preserve"> </w:delText>
        </w:r>
      </w:del>
      <w:ins w:id="6" w:author="David Beavers" w:date="2018-03-28T07:40:00Z">
        <w:r w:rsidR="00842CD7">
          <w:rPr>
            <w:rFonts w:ascii="Arial" w:hAnsi="Arial" w:cs="Arial"/>
            <w:b/>
            <w:sz w:val="18"/>
            <w:szCs w:val="18"/>
          </w:rPr>
          <w:t xml:space="preserve">receive </w:t>
        </w:r>
      </w:ins>
      <w:r w:rsidR="0074360B">
        <w:rPr>
          <w:rFonts w:ascii="Arial" w:hAnsi="Arial" w:cs="Arial"/>
          <w:b/>
          <w:sz w:val="18"/>
          <w:szCs w:val="18"/>
        </w:rPr>
        <w:t>credits in the form of</w:t>
      </w:r>
      <w:r>
        <w:rPr>
          <w:rFonts w:ascii="Arial" w:hAnsi="Arial" w:cs="Arial"/>
          <w:b/>
          <w:sz w:val="18"/>
          <w:szCs w:val="18"/>
        </w:rPr>
        <w:t xml:space="preserve"> Net Metering Credits or Alternative On-Bill Credits</w:t>
      </w:r>
      <w:ins w:id="7" w:author="David Beavers" w:date="2018-03-28T07:40:00Z">
        <w:r w:rsidR="00842CD7">
          <w:rPr>
            <w:rFonts w:ascii="Arial" w:hAnsi="Arial" w:cs="Arial"/>
            <w:b/>
            <w:sz w:val="18"/>
            <w:szCs w:val="18"/>
          </w:rPr>
          <w:t xml:space="preserve"> that reduce </w:t>
        </w:r>
        <w:r w:rsidR="009D03F8">
          <w:rPr>
            <w:rFonts w:ascii="Arial" w:hAnsi="Arial" w:cs="Arial"/>
            <w:b/>
            <w:sz w:val="18"/>
            <w:szCs w:val="18"/>
          </w:rPr>
          <w:t xml:space="preserve">their electric bill.  </w:t>
        </w:r>
        <w:r w:rsidR="00C8617B">
          <w:rPr>
            <w:rFonts w:ascii="Arial" w:hAnsi="Arial" w:cs="Arial"/>
            <w:b/>
            <w:sz w:val="18"/>
            <w:szCs w:val="18"/>
          </w:rPr>
          <w:t>After accounting for the cost of pa</w:t>
        </w:r>
      </w:ins>
      <w:ins w:id="8" w:author="David Beavers" w:date="2018-03-28T07:41:00Z">
        <w:r w:rsidR="00C8617B">
          <w:rPr>
            <w:rFonts w:ascii="Arial" w:hAnsi="Arial" w:cs="Arial"/>
            <w:b/>
            <w:sz w:val="18"/>
            <w:szCs w:val="18"/>
          </w:rPr>
          <w:t xml:space="preserve">rticipating in the CSS, </w:t>
        </w:r>
        <w:r w:rsidR="00EE0793">
          <w:rPr>
            <w:rFonts w:ascii="Arial" w:hAnsi="Arial" w:cs="Arial"/>
            <w:b/>
            <w:sz w:val="18"/>
            <w:szCs w:val="18"/>
          </w:rPr>
          <w:t xml:space="preserve">the </w:t>
        </w:r>
      </w:ins>
      <w:del w:id="9" w:author="David Beavers" w:date="2018-03-28T07:40:00Z">
        <w:r w:rsidDel="009D03F8">
          <w:rPr>
            <w:rFonts w:ascii="Arial" w:hAnsi="Arial" w:cs="Arial"/>
            <w:b/>
            <w:sz w:val="18"/>
            <w:szCs w:val="18"/>
          </w:rPr>
          <w:delText xml:space="preserve">, </w:delText>
        </w:r>
      </w:del>
      <w:del w:id="10" w:author="David Beavers" w:date="2018-03-28T07:41:00Z">
        <w:r w:rsidDel="00EE0793">
          <w:rPr>
            <w:rFonts w:ascii="Arial" w:hAnsi="Arial" w:cs="Arial"/>
            <w:b/>
            <w:sz w:val="18"/>
            <w:szCs w:val="18"/>
          </w:rPr>
          <w:delText xml:space="preserve">which may </w:delText>
        </w:r>
        <w:r w:rsidR="00EB7A17" w:rsidDel="00EE0793">
          <w:rPr>
            <w:rFonts w:ascii="Arial" w:hAnsi="Arial" w:cs="Arial"/>
            <w:b/>
            <w:sz w:val="18"/>
            <w:szCs w:val="18"/>
          </w:rPr>
          <w:delText xml:space="preserve">or may not reduce </w:delText>
        </w:r>
      </w:del>
      <w:r w:rsidR="00EB7A17">
        <w:rPr>
          <w:rFonts w:ascii="Arial" w:hAnsi="Arial" w:cs="Arial"/>
          <w:b/>
          <w:sz w:val="18"/>
          <w:szCs w:val="18"/>
        </w:rPr>
        <w:t>customers</w:t>
      </w:r>
      <w:r w:rsidR="0074360B">
        <w:rPr>
          <w:rFonts w:ascii="Arial" w:hAnsi="Arial" w:cs="Arial"/>
          <w:b/>
          <w:sz w:val="18"/>
          <w:szCs w:val="18"/>
        </w:rPr>
        <w:t>’</w:t>
      </w:r>
      <w:r w:rsidR="00734534">
        <w:rPr>
          <w:rFonts w:ascii="Arial" w:hAnsi="Arial" w:cs="Arial"/>
          <w:b/>
          <w:sz w:val="18"/>
          <w:szCs w:val="18"/>
        </w:rPr>
        <w:t xml:space="preserve"> total</w:t>
      </w:r>
      <w:r w:rsidR="00EB7A17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electricity cost</w:t>
      </w:r>
      <w:ins w:id="11" w:author="David Beavers" w:date="2018-03-28T07:41:00Z">
        <w:r w:rsidR="00EE0793">
          <w:rPr>
            <w:rFonts w:ascii="Arial" w:hAnsi="Arial" w:cs="Arial"/>
            <w:b/>
            <w:sz w:val="18"/>
            <w:szCs w:val="18"/>
          </w:rPr>
          <w:t xml:space="preserve"> may, or may not, be lower</w:t>
        </w:r>
      </w:ins>
      <w:ins w:id="12" w:author="David Beavers" w:date="2018-03-28T07:42:00Z">
        <w:r w:rsidR="00506E1D">
          <w:rPr>
            <w:rFonts w:ascii="Arial" w:hAnsi="Arial" w:cs="Arial"/>
            <w:b/>
            <w:sz w:val="18"/>
            <w:szCs w:val="18"/>
          </w:rPr>
          <w:t>ed</w:t>
        </w:r>
      </w:ins>
      <w:del w:id="13" w:author="David Beavers" w:date="2018-03-28T07:41:00Z">
        <w:r w:rsidDel="00EE0793">
          <w:rPr>
            <w:rFonts w:ascii="Arial" w:hAnsi="Arial" w:cs="Arial"/>
            <w:b/>
            <w:sz w:val="18"/>
            <w:szCs w:val="18"/>
          </w:rPr>
          <w:delText>s</w:delText>
        </w:r>
      </w:del>
      <w:r w:rsidR="00EB7A17">
        <w:rPr>
          <w:rFonts w:ascii="Arial" w:hAnsi="Arial" w:cs="Arial"/>
          <w:b/>
          <w:sz w:val="18"/>
          <w:szCs w:val="18"/>
        </w:rPr>
        <w:t xml:space="preserve"> depending on market conditions</w:t>
      </w:r>
      <w:r>
        <w:rPr>
          <w:rFonts w:ascii="Arial" w:hAnsi="Arial" w:cs="Arial"/>
          <w:b/>
          <w:sz w:val="18"/>
          <w:szCs w:val="18"/>
        </w:rPr>
        <w:t>.</w:t>
      </w:r>
    </w:p>
    <w:tbl>
      <w:tblPr>
        <w:tblStyle w:val="TableGrid"/>
        <w:tblW w:w="9756" w:type="dxa"/>
        <w:tblLook w:val="04A0" w:firstRow="1" w:lastRow="0" w:firstColumn="1" w:lastColumn="0" w:noHBand="0" w:noVBand="1"/>
      </w:tblPr>
      <w:tblGrid>
        <w:gridCol w:w="4652"/>
        <w:gridCol w:w="226"/>
        <w:gridCol w:w="1035"/>
        <w:gridCol w:w="1361"/>
        <w:gridCol w:w="1244"/>
        <w:gridCol w:w="1238"/>
      </w:tblGrid>
      <w:tr w:rsidR="00F16EEA" w:rsidRPr="00525F33" w14:paraId="48329E62" w14:textId="77777777" w:rsidTr="0061091E">
        <w:trPr>
          <w:trHeight w:val="432"/>
        </w:trPr>
        <w:tc>
          <w:tcPr>
            <w:tcW w:w="4878" w:type="dxa"/>
            <w:gridSpan w:val="2"/>
            <w:shd w:val="clear" w:color="auto" w:fill="BFBFBF" w:themeFill="background1" w:themeFillShade="BF"/>
            <w:vAlign w:val="center"/>
          </w:tcPr>
          <w:bookmarkEnd w:id="2"/>
          <w:p w14:paraId="5E401F57" w14:textId="77777777" w:rsidR="00F16EEA" w:rsidRPr="00525F33" w:rsidRDefault="00F16EEA" w:rsidP="00FE2E1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5F33">
              <w:rPr>
                <w:rFonts w:ascii="Arial" w:hAnsi="Arial" w:cs="Arial"/>
                <w:b/>
                <w:sz w:val="20"/>
                <w:szCs w:val="20"/>
              </w:rPr>
              <w:t>CUSTOMER INFORMATION</w:t>
            </w:r>
          </w:p>
        </w:tc>
        <w:tc>
          <w:tcPr>
            <w:tcW w:w="4878" w:type="dxa"/>
            <w:gridSpan w:val="4"/>
            <w:shd w:val="clear" w:color="auto" w:fill="BFBFBF" w:themeFill="background1" w:themeFillShade="BF"/>
            <w:vAlign w:val="center"/>
          </w:tcPr>
          <w:p w14:paraId="5CFF4623" w14:textId="77777777" w:rsidR="00F16EEA" w:rsidRPr="00525F33" w:rsidRDefault="00F16EEA" w:rsidP="00FE2E1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5F33">
              <w:rPr>
                <w:rFonts w:ascii="Arial" w:hAnsi="Arial" w:cs="Arial"/>
                <w:b/>
                <w:sz w:val="20"/>
                <w:szCs w:val="20"/>
              </w:rPr>
              <w:t>PROVIDER INFORMATION</w:t>
            </w:r>
          </w:p>
        </w:tc>
      </w:tr>
      <w:tr w:rsidR="00F16EEA" w:rsidRPr="00525F33" w14:paraId="601E6CDA" w14:textId="77777777" w:rsidTr="00F85E97">
        <w:trPr>
          <w:trHeight w:val="288"/>
        </w:trPr>
        <w:tc>
          <w:tcPr>
            <w:tcW w:w="4878" w:type="dxa"/>
            <w:gridSpan w:val="2"/>
            <w:vAlign w:val="center"/>
          </w:tcPr>
          <w:p w14:paraId="58F2DE22" w14:textId="309D0C5C" w:rsidR="00307D53" w:rsidRPr="00525F33" w:rsidRDefault="008855E5" w:rsidP="00334E9B">
            <w:pPr>
              <w:rPr>
                <w:rFonts w:ascii="Arial" w:hAnsi="Arial" w:cs="Arial"/>
                <w:sz w:val="20"/>
                <w:szCs w:val="20"/>
              </w:rPr>
            </w:pPr>
            <w:ins w:id="14" w:author="David Beavers" w:date="2018-03-28T07:43:00Z">
              <w:r>
                <w:rPr>
                  <w:rFonts w:ascii="Arial" w:hAnsi="Arial" w:cs="Arial"/>
                  <w:sz w:val="20"/>
                  <w:szCs w:val="20"/>
                </w:rPr>
                <w:t xml:space="preserve">Participant </w:t>
              </w:r>
            </w:ins>
            <w:del w:id="15" w:author="David Beavers" w:date="2018-03-28T07:43:00Z">
              <w:r w:rsidR="00307D53" w:rsidRPr="00525F33" w:rsidDel="008855E5">
                <w:rPr>
                  <w:rFonts w:ascii="Arial" w:hAnsi="Arial" w:cs="Arial"/>
                  <w:sz w:val="20"/>
                  <w:szCs w:val="20"/>
                </w:rPr>
                <w:delText>Customer</w:delText>
              </w:r>
            </w:del>
            <w:r w:rsidR="00307D53" w:rsidRPr="00525F33">
              <w:rPr>
                <w:rFonts w:ascii="Arial" w:hAnsi="Arial" w:cs="Arial"/>
                <w:sz w:val="20"/>
                <w:szCs w:val="20"/>
              </w:rPr>
              <w:t xml:space="preserve"> ID:</w:t>
            </w:r>
          </w:p>
        </w:tc>
        <w:tc>
          <w:tcPr>
            <w:tcW w:w="4878" w:type="dxa"/>
            <w:gridSpan w:val="4"/>
            <w:vAlign w:val="center"/>
          </w:tcPr>
          <w:p w14:paraId="78409198" w14:textId="77777777" w:rsidR="00F16EEA" w:rsidRPr="00525F33" w:rsidRDefault="00307D53" w:rsidP="00334E9B">
            <w:pPr>
              <w:rPr>
                <w:rFonts w:ascii="Arial" w:hAnsi="Arial" w:cs="Arial"/>
                <w:sz w:val="20"/>
                <w:szCs w:val="20"/>
              </w:rPr>
            </w:pPr>
            <w:r w:rsidRPr="00525F33">
              <w:rPr>
                <w:rFonts w:ascii="Arial" w:hAnsi="Arial" w:cs="Arial"/>
                <w:sz w:val="20"/>
                <w:szCs w:val="20"/>
              </w:rPr>
              <w:t>Company:</w:t>
            </w:r>
          </w:p>
        </w:tc>
      </w:tr>
      <w:tr w:rsidR="00F16EEA" w:rsidRPr="00525F33" w14:paraId="162F1104" w14:textId="77777777" w:rsidTr="00F85E97">
        <w:trPr>
          <w:trHeight w:val="288"/>
        </w:trPr>
        <w:tc>
          <w:tcPr>
            <w:tcW w:w="4878" w:type="dxa"/>
            <w:gridSpan w:val="2"/>
            <w:vAlign w:val="center"/>
          </w:tcPr>
          <w:p w14:paraId="0A42D21F" w14:textId="290AF566" w:rsidR="00307D53" w:rsidRPr="00525F33" w:rsidRDefault="008855E5" w:rsidP="00334E9B">
            <w:pPr>
              <w:rPr>
                <w:rFonts w:ascii="Arial" w:hAnsi="Arial" w:cs="Arial"/>
                <w:sz w:val="20"/>
                <w:szCs w:val="20"/>
              </w:rPr>
            </w:pPr>
            <w:ins w:id="16" w:author="David Beavers" w:date="2018-03-28T07:43:00Z">
              <w:r>
                <w:rPr>
                  <w:rFonts w:ascii="Arial" w:hAnsi="Arial" w:cs="Arial"/>
                  <w:sz w:val="20"/>
                  <w:szCs w:val="20"/>
                </w:rPr>
                <w:t>P</w:t>
              </w:r>
            </w:ins>
            <w:ins w:id="17" w:author="David Beavers" w:date="2018-03-28T07:44:00Z">
              <w:r>
                <w:rPr>
                  <w:rFonts w:ascii="Arial" w:hAnsi="Arial" w:cs="Arial"/>
                  <w:sz w:val="20"/>
                  <w:szCs w:val="20"/>
                </w:rPr>
                <w:t>articipant</w:t>
              </w:r>
            </w:ins>
            <w:del w:id="18" w:author="David Beavers" w:date="2018-03-28T07:43:00Z">
              <w:r w:rsidR="00307D53" w:rsidRPr="00525F33" w:rsidDel="008855E5">
                <w:rPr>
                  <w:rFonts w:ascii="Arial" w:hAnsi="Arial" w:cs="Arial"/>
                  <w:sz w:val="20"/>
                  <w:szCs w:val="20"/>
                </w:rPr>
                <w:delText>Customer</w:delText>
              </w:r>
            </w:del>
            <w:r w:rsidR="00307D53" w:rsidRPr="00525F33">
              <w:rPr>
                <w:rFonts w:ascii="Arial" w:hAnsi="Arial" w:cs="Arial"/>
                <w:sz w:val="20"/>
                <w:szCs w:val="20"/>
              </w:rPr>
              <w:t xml:space="preserve"> Name:</w:t>
            </w:r>
          </w:p>
        </w:tc>
        <w:tc>
          <w:tcPr>
            <w:tcW w:w="4878" w:type="dxa"/>
            <w:gridSpan w:val="4"/>
            <w:vAlign w:val="center"/>
          </w:tcPr>
          <w:p w14:paraId="4083AA75" w14:textId="77777777" w:rsidR="00F16EEA" w:rsidRPr="00525F33" w:rsidRDefault="00307D53" w:rsidP="00334E9B">
            <w:pPr>
              <w:rPr>
                <w:rFonts w:ascii="Arial" w:hAnsi="Arial" w:cs="Arial"/>
                <w:sz w:val="20"/>
                <w:szCs w:val="20"/>
              </w:rPr>
            </w:pPr>
            <w:r w:rsidRPr="00525F33">
              <w:rPr>
                <w:rFonts w:ascii="Arial" w:hAnsi="Arial" w:cs="Arial"/>
                <w:sz w:val="20"/>
                <w:szCs w:val="20"/>
              </w:rPr>
              <w:t>Preparer Name:</w:t>
            </w:r>
          </w:p>
        </w:tc>
      </w:tr>
      <w:tr w:rsidR="00F16EEA" w:rsidRPr="00525F33" w14:paraId="5B1CDD01" w14:textId="77777777" w:rsidTr="00F85E97">
        <w:trPr>
          <w:trHeight w:val="288"/>
        </w:trPr>
        <w:tc>
          <w:tcPr>
            <w:tcW w:w="4878" w:type="dxa"/>
            <w:gridSpan w:val="2"/>
            <w:vAlign w:val="center"/>
          </w:tcPr>
          <w:p w14:paraId="26AC7702" w14:textId="77777777" w:rsidR="00307D53" w:rsidRPr="00525F33" w:rsidRDefault="00307D53" w:rsidP="00334E9B">
            <w:pPr>
              <w:rPr>
                <w:rFonts w:ascii="Arial" w:hAnsi="Arial" w:cs="Arial"/>
                <w:sz w:val="20"/>
                <w:szCs w:val="20"/>
              </w:rPr>
            </w:pPr>
            <w:r w:rsidRPr="00525F33">
              <w:rPr>
                <w:rFonts w:ascii="Arial" w:hAnsi="Arial" w:cs="Arial"/>
                <w:sz w:val="20"/>
                <w:szCs w:val="20"/>
              </w:rPr>
              <w:t>Street Address:</w:t>
            </w:r>
          </w:p>
        </w:tc>
        <w:tc>
          <w:tcPr>
            <w:tcW w:w="4878" w:type="dxa"/>
            <w:gridSpan w:val="4"/>
            <w:vAlign w:val="center"/>
          </w:tcPr>
          <w:p w14:paraId="415E562D" w14:textId="77777777" w:rsidR="00F16EEA" w:rsidRPr="00525F33" w:rsidRDefault="00307D53" w:rsidP="00334E9B">
            <w:pPr>
              <w:rPr>
                <w:rFonts w:ascii="Arial" w:hAnsi="Arial" w:cs="Arial"/>
                <w:sz w:val="20"/>
                <w:szCs w:val="20"/>
              </w:rPr>
            </w:pPr>
            <w:r w:rsidRPr="00525F33">
              <w:rPr>
                <w:rFonts w:ascii="Arial" w:hAnsi="Arial" w:cs="Arial"/>
                <w:sz w:val="20"/>
                <w:szCs w:val="20"/>
              </w:rPr>
              <w:t>Street Address:</w:t>
            </w:r>
          </w:p>
        </w:tc>
      </w:tr>
      <w:tr w:rsidR="00F16EEA" w:rsidRPr="00525F33" w14:paraId="1AC36CFE" w14:textId="77777777" w:rsidTr="00F85E97">
        <w:trPr>
          <w:trHeight w:val="288"/>
        </w:trPr>
        <w:tc>
          <w:tcPr>
            <w:tcW w:w="4878" w:type="dxa"/>
            <w:gridSpan w:val="2"/>
            <w:vAlign w:val="center"/>
          </w:tcPr>
          <w:p w14:paraId="7D575556" w14:textId="4E5370A6" w:rsidR="00F16EEA" w:rsidRPr="00525F33" w:rsidRDefault="001C0F33" w:rsidP="00334E9B">
            <w:pPr>
              <w:rPr>
                <w:rFonts w:ascii="Arial" w:hAnsi="Arial" w:cs="Arial"/>
                <w:sz w:val="20"/>
                <w:szCs w:val="20"/>
              </w:rPr>
            </w:pPr>
            <w:ins w:id="19" w:author="David Beavers" w:date="2018-03-28T09:15:00Z"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ins>
            <w:bookmarkStart w:id="20" w:name="_GoBack"/>
            <w:bookmarkEnd w:id="20"/>
            <w:r w:rsidR="00307D53" w:rsidRPr="00525F33">
              <w:rPr>
                <w:rFonts w:ascii="Arial" w:hAnsi="Arial" w:cs="Arial"/>
                <w:sz w:val="20"/>
                <w:szCs w:val="20"/>
              </w:rPr>
              <w:t>City, State, Zip:</w:t>
            </w:r>
          </w:p>
        </w:tc>
        <w:tc>
          <w:tcPr>
            <w:tcW w:w="4878" w:type="dxa"/>
            <w:gridSpan w:val="4"/>
            <w:vAlign w:val="center"/>
          </w:tcPr>
          <w:p w14:paraId="1A71CC9D" w14:textId="77777777" w:rsidR="00F16EEA" w:rsidRPr="00525F33" w:rsidRDefault="00307D53" w:rsidP="00334E9B">
            <w:pPr>
              <w:rPr>
                <w:rFonts w:ascii="Arial" w:hAnsi="Arial" w:cs="Arial"/>
                <w:sz w:val="20"/>
                <w:szCs w:val="20"/>
              </w:rPr>
            </w:pPr>
            <w:r w:rsidRPr="00525F33">
              <w:rPr>
                <w:rFonts w:ascii="Arial" w:hAnsi="Arial" w:cs="Arial"/>
                <w:sz w:val="20"/>
                <w:szCs w:val="20"/>
              </w:rPr>
              <w:t>City, State, Zip:</w:t>
            </w:r>
          </w:p>
        </w:tc>
      </w:tr>
      <w:tr w:rsidR="00F16EEA" w:rsidRPr="00525F33" w14:paraId="46FB40FD" w14:textId="77777777" w:rsidTr="00F85E97">
        <w:trPr>
          <w:trHeight w:val="288"/>
        </w:trPr>
        <w:tc>
          <w:tcPr>
            <w:tcW w:w="4878" w:type="dxa"/>
            <w:gridSpan w:val="2"/>
            <w:vAlign w:val="center"/>
          </w:tcPr>
          <w:p w14:paraId="56390A77" w14:textId="77777777" w:rsidR="00F16EEA" w:rsidRPr="00525F33" w:rsidRDefault="00307D53" w:rsidP="00334E9B">
            <w:pPr>
              <w:rPr>
                <w:rFonts w:ascii="Arial" w:hAnsi="Arial" w:cs="Arial"/>
                <w:sz w:val="20"/>
                <w:szCs w:val="20"/>
              </w:rPr>
            </w:pPr>
            <w:r w:rsidRPr="00525F33">
              <w:rPr>
                <w:rFonts w:ascii="Arial" w:hAnsi="Arial" w:cs="Arial"/>
                <w:sz w:val="20"/>
                <w:szCs w:val="20"/>
              </w:rPr>
              <w:t>Phone:</w:t>
            </w:r>
          </w:p>
        </w:tc>
        <w:tc>
          <w:tcPr>
            <w:tcW w:w="4878" w:type="dxa"/>
            <w:gridSpan w:val="4"/>
            <w:vAlign w:val="center"/>
          </w:tcPr>
          <w:p w14:paraId="655347ED" w14:textId="77777777" w:rsidR="00F16EEA" w:rsidRPr="00525F33" w:rsidRDefault="00307D53" w:rsidP="00334E9B">
            <w:pPr>
              <w:rPr>
                <w:rFonts w:ascii="Arial" w:hAnsi="Arial" w:cs="Arial"/>
                <w:sz w:val="20"/>
                <w:szCs w:val="20"/>
              </w:rPr>
            </w:pPr>
            <w:r w:rsidRPr="00525F33">
              <w:rPr>
                <w:rFonts w:ascii="Arial" w:hAnsi="Arial" w:cs="Arial"/>
                <w:sz w:val="20"/>
                <w:szCs w:val="20"/>
              </w:rPr>
              <w:t>Phone:</w:t>
            </w:r>
          </w:p>
        </w:tc>
      </w:tr>
      <w:tr w:rsidR="00F16EEA" w:rsidRPr="00525F33" w14:paraId="11911961" w14:textId="77777777" w:rsidTr="00F85E97">
        <w:trPr>
          <w:trHeight w:val="288"/>
        </w:trPr>
        <w:tc>
          <w:tcPr>
            <w:tcW w:w="4878" w:type="dxa"/>
            <w:gridSpan w:val="2"/>
            <w:vAlign w:val="center"/>
          </w:tcPr>
          <w:p w14:paraId="2FF90759" w14:textId="77777777" w:rsidR="00F16EEA" w:rsidRPr="00525F33" w:rsidRDefault="00307D53" w:rsidP="00334E9B">
            <w:pPr>
              <w:rPr>
                <w:rFonts w:ascii="Arial" w:hAnsi="Arial" w:cs="Arial"/>
                <w:sz w:val="20"/>
                <w:szCs w:val="20"/>
              </w:rPr>
            </w:pPr>
            <w:r w:rsidRPr="00525F33"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4878" w:type="dxa"/>
            <w:gridSpan w:val="4"/>
            <w:vAlign w:val="center"/>
          </w:tcPr>
          <w:p w14:paraId="7F9BA836" w14:textId="77777777" w:rsidR="00F16EEA" w:rsidRPr="00525F33" w:rsidRDefault="00307D53" w:rsidP="00334E9B">
            <w:pPr>
              <w:rPr>
                <w:rFonts w:ascii="Arial" w:hAnsi="Arial" w:cs="Arial"/>
                <w:sz w:val="20"/>
                <w:szCs w:val="20"/>
              </w:rPr>
            </w:pPr>
            <w:r w:rsidRPr="00525F33"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</w:tr>
      <w:tr w:rsidR="00DA651A" w14:paraId="114DE009" w14:textId="77777777" w:rsidTr="0061091E">
        <w:trPr>
          <w:trHeight w:val="432"/>
        </w:trPr>
        <w:tc>
          <w:tcPr>
            <w:tcW w:w="9756" w:type="dxa"/>
            <w:gridSpan w:val="6"/>
            <w:shd w:val="clear" w:color="auto" w:fill="BFBFBF" w:themeFill="background1" w:themeFillShade="BF"/>
            <w:vAlign w:val="center"/>
          </w:tcPr>
          <w:p w14:paraId="06875829" w14:textId="77777777" w:rsidR="00DA651A" w:rsidRDefault="00DA651A" w:rsidP="00FE2E1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SYSTEM INFORMATION</w:t>
            </w:r>
          </w:p>
        </w:tc>
      </w:tr>
      <w:tr w:rsidR="0073555B" w14:paraId="3820BD9D" w14:textId="77777777" w:rsidTr="00F85E97">
        <w:trPr>
          <w:trHeight w:val="288"/>
        </w:trPr>
        <w:tc>
          <w:tcPr>
            <w:tcW w:w="9756" w:type="dxa"/>
            <w:gridSpan w:val="6"/>
            <w:shd w:val="clear" w:color="auto" w:fill="auto"/>
            <w:vAlign w:val="center"/>
          </w:tcPr>
          <w:p w14:paraId="73986327" w14:textId="7CB30A94" w:rsidR="0073555B" w:rsidRPr="0073555B" w:rsidRDefault="0073555B" w:rsidP="0074360B">
            <w:pPr>
              <w:rPr>
                <w:rFonts w:ascii="Arial" w:hAnsi="Arial" w:cs="Arial"/>
                <w:sz w:val="20"/>
                <w:szCs w:val="20"/>
              </w:rPr>
            </w:pPr>
            <w:r w:rsidRPr="0073555B">
              <w:rPr>
                <w:rFonts w:ascii="Arial" w:hAnsi="Arial" w:cs="Arial"/>
                <w:sz w:val="20"/>
                <w:szCs w:val="20"/>
              </w:rPr>
              <w:t>Community Solar Project Name:</w:t>
            </w:r>
          </w:p>
        </w:tc>
      </w:tr>
      <w:tr w:rsidR="00CA5928" w14:paraId="7B7B74C4" w14:textId="77777777" w:rsidTr="00F85E97">
        <w:trPr>
          <w:trHeight w:val="288"/>
        </w:trPr>
        <w:tc>
          <w:tcPr>
            <w:tcW w:w="9756" w:type="dxa"/>
            <w:gridSpan w:val="6"/>
            <w:shd w:val="clear" w:color="auto" w:fill="auto"/>
            <w:vAlign w:val="center"/>
          </w:tcPr>
          <w:p w14:paraId="63D19CDB" w14:textId="25CC2063" w:rsidR="00CA5928" w:rsidRPr="0073555B" w:rsidRDefault="00CA5928" w:rsidP="00977F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Project </w:t>
            </w:r>
            <w:r w:rsidR="00977F04">
              <w:rPr>
                <w:rFonts w:ascii="Arial" w:hAnsi="Arial" w:cs="Arial"/>
                <w:sz w:val="20"/>
                <w:szCs w:val="20"/>
              </w:rPr>
              <w:t>Location (City/Town)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A6D8D" w14:paraId="2A60FEF3" w14:textId="77777777" w:rsidTr="00F85E97">
        <w:trPr>
          <w:trHeight w:val="288"/>
          <w:ins w:id="21" w:author="David Beavers" w:date="2018-03-28T08:51:00Z"/>
        </w:trPr>
        <w:tc>
          <w:tcPr>
            <w:tcW w:w="9756" w:type="dxa"/>
            <w:gridSpan w:val="6"/>
            <w:shd w:val="clear" w:color="auto" w:fill="auto"/>
            <w:vAlign w:val="center"/>
          </w:tcPr>
          <w:p w14:paraId="669983C5" w14:textId="1159727A" w:rsidR="007A6D8D" w:rsidRDefault="007A6D8D" w:rsidP="00977F04">
            <w:pPr>
              <w:rPr>
                <w:ins w:id="22" w:author="David Beavers" w:date="2018-03-28T08:51:00Z"/>
                <w:rFonts w:ascii="Arial" w:hAnsi="Arial" w:cs="Arial"/>
                <w:sz w:val="20"/>
                <w:szCs w:val="20"/>
              </w:rPr>
            </w:pPr>
            <w:commentRangeStart w:id="23"/>
            <w:ins w:id="24" w:author="David Beavers" w:date="2018-03-28T08:51:00Z">
              <w:r>
                <w:rPr>
                  <w:rFonts w:ascii="Arial" w:hAnsi="Arial" w:cs="Arial"/>
                  <w:sz w:val="20"/>
                  <w:szCs w:val="20"/>
                </w:rPr>
                <w:t>Utility Territory / Load Zone:</w:t>
              </w:r>
              <w:commentRangeEnd w:id="23"/>
              <w:r>
                <w:rPr>
                  <w:rStyle w:val="CommentReference"/>
                </w:rPr>
                <w:commentReference w:id="23"/>
              </w:r>
            </w:ins>
          </w:p>
        </w:tc>
      </w:tr>
      <w:tr w:rsidR="00171D0E" w14:paraId="3F07142F" w14:textId="77777777" w:rsidTr="00F85E97">
        <w:trPr>
          <w:trHeight w:val="288"/>
        </w:trPr>
        <w:tc>
          <w:tcPr>
            <w:tcW w:w="9756" w:type="dxa"/>
            <w:gridSpan w:val="6"/>
            <w:shd w:val="clear" w:color="auto" w:fill="auto"/>
            <w:vAlign w:val="center"/>
          </w:tcPr>
          <w:p w14:paraId="1C67391F" w14:textId="2C12B1DD" w:rsidR="00171D0E" w:rsidRPr="0073555B" w:rsidRDefault="00171D0E" w:rsidP="00FE2E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Project Size </w:t>
            </w:r>
            <w:ins w:id="25" w:author="David Beavers" w:date="2018-03-28T07:47:00Z">
              <w:r w:rsidR="00616478">
                <w:rPr>
                  <w:rFonts w:ascii="Arial" w:hAnsi="Arial" w:cs="Arial"/>
                  <w:sz w:val="20"/>
                  <w:szCs w:val="20"/>
                </w:rPr>
                <w:t xml:space="preserve">as Shown on the </w:t>
              </w:r>
              <w:r w:rsidR="00E7187A">
                <w:rPr>
                  <w:rFonts w:ascii="Arial" w:hAnsi="Arial" w:cs="Arial"/>
                  <w:sz w:val="20"/>
                  <w:szCs w:val="20"/>
                </w:rPr>
                <w:t xml:space="preserve">Interconnection Application </w:t>
              </w:r>
            </w:ins>
            <w:r>
              <w:rPr>
                <w:rFonts w:ascii="Arial" w:hAnsi="Arial" w:cs="Arial"/>
                <w:sz w:val="20"/>
                <w:szCs w:val="20"/>
              </w:rPr>
              <w:t>(kW AC):</w:t>
            </w:r>
          </w:p>
        </w:tc>
      </w:tr>
      <w:tr w:rsidR="0073555B" w14:paraId="042D71DF" w14:textId="77777777" w:rsidTr="00F85E97">
        <w:trPr>
          <w:trHeight w:val="288"/>
        </w:trPr>
        <w:tc>
          <w:tcPr>
            <w:tcW w:w="9756" w:type="dxa"/>
            <w:gridSpan w:val="6"/>
            <w:shd w:val="clear" w:color="auto" w:fill="auto"/>
            <w:vAlign w:val="center"/>
          </w:tcPr>
          <w:p w14:paraId="0D9E1237" w14:textId="230341A5" w:rsidR="0073555B" w:rsidRDefault="0073555B" w:rsidP="00FE2E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Estimated </w:t>
            </w:r>
            <w:r w:rsidR="00977F04">
              <w:rPr>
                <w:rFonts w:ascii="Arial" w:hAnsi="Arial" w:cs="Arial"/>
                <w:sz w:val="20"/>
                <w:szCs w:val="20"/>
              </w:rPr>
              <w:t xml:space="preserve">Commercial </w:t>
            </w:r>
            <w:r>
              <w:rPr>
                <w:rFonts w:ascii="Arial" w:hAnsi="Arial" w:cs="Arial"/>
                <w:sz w:val="20"/>
                <w:szCs w:val="20"/>
              </w:rPr>
              <w:t>Operation Date:</w:t>
            </w:r>
          </w:p>
        </w:tc>
      </w:tr>
      <w:tr w:rsidR="0073555B" w14:paraId="73C5EABB" w14:textId="77777777" w:rsidTr="00F85E97">
        <w:trPr>
          <w:trHeight w:val="288"/>
        </w:trPr>
        <w:tc>
          <w:tcPr>
            <w:tcW w:w="9756" w:type="dxa"/>
            <w:gridSpan w:val="6"/>
            <w:shd w:val="clear" w:color="auto" w:fill="auto"/>
            <w:vAlign w:val="center"/>
          </w:tcPr>
          <w:p w14:paraId="5E7619BA" w14:textId="77777777" w:rsidR="0073555B" w:rsidRDefault="0073555B" w:rsidP="00FE2E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Estimated Number of Subscribers to the Project:</w:t>
            </w:r>
          </w:p>
        </w:tc>
      </w:tr>
      <w:tr w:rsidR="00FD002F" w14:paraId="26D67CFD" w14:textId="77777777" w:rsidTr="0061091E">
        <w:trPr>
          <w:trHeight w:val="432"/>
        </w:trPr>
        <w:tc>
          <w:tcPr>
            <w:tcW w:w="9756" w:type="dxa"/>
            <w:gridSpan w:val="6"/>
            <w:shd w:val="clear" w:color="auto" w:fill="BFBFBF" w:themeFill="background1" w:themeFillShade="BF"/>
            <w:vAlign w:val="center"/>
          </w:tcPr>
          <w:p w14:paraId="0ACAF2EF" w14:textId="77777777" w:rsidR="00FD002F" w:rsidRDefault="00FD002F" w:rsidP="00FE2E1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SUBSCRIPTION</w:t>
            </w:r>
            <w:r w:rsidR="00E85134">
              <w:rPr>
                <w:rFonts w:ascii="Arial" w:hAnsi="Arial" w:cs="Arial"/>
                <w:b/>
                <w:sz w:val="20"/>
                <w:szCs w:val="20"/>
              </w:rPr>
              <w:t xml:space="preserve"> &amp; COST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INFORMATION</w:t>
            </w:r>
          </w:p>
        </w:tc>
      </w:tr>
      <w:tr w:rsidR="00171D0E" w14:paraId="2A6DF2D9" w14:textId="77777777" w:rsidTr="00F85E97">
        <w:trPr>
          <w:trHeight w:val="288"/>
        </w:trPr>
        <w:tc>
          <w:tcPr>
            <w:tcW w:w="9756" w:type="dxa"/>
            <w:gridSpan w:val="6"/>
            <w:shd w:val="clear" w:color="auto" w:fill="auto"/>
            <w:vAlign w:val="center"/>
          </w:tcPr>
          <w:p w14:paraId="5DFC12E6" w14:textId="6A507F23" w:rsidR="00171D0E" w:rsidRPr="00503E48" w:rsidRDefault="00171D0E" w:rsidP="00FE2E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Subscription Size (kW AC):</w:t>
            </w:r>
          </w:p>
        </w:tc>
      </w:tr>
      <w:tr w:rsidR="00171D0E" w14:paraId="24420278" w14:textId="77777777" w:rsidTr="00F85E97">
        <w:trPr>
          <w:trHeight w:val="288"/>
        </w:trPr>
        <w:tc>
          <w:tcPr>
            <w:tcW w:w="9756" w:type="dxa"/>
            <w:gridSpan w:val="6"/>
            <w:shd w:val="clear" w:color="auto" w:fill="auto"/>
            <w:vAlign w:val="center"/>
          </w:tcPr>
          <w:p w14:paraId="5A770D31" w14:textId="15369C56" w:rsidR="00171D0E" w:rsidRDefault="00171D0E" w:rsidP="00171D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Subscription Model (Upfront payment, pay as you go, or other):</w:t>
            </w:r>
          </w:p>
        </w:tc>
      </w:tr>
      <w:tr w:rsidR="00171D0E" w14:paraId="16467C0B" w14:textId="77777777" w:rsidTr="00F85E97">
        <w:trPr>
          <w:trHeight w:val="288"/>
        </w:trPr>
        <w:tc>
          <w:tcPr>
            <w:tcW w:w="9756" w:type="dxa"/>
            <w:gridSpan w:val="6"/>
            <w:shd w:val="clear" w:color="auto" w:fill="auto"/>
            <w:vAlign w:val="center"/>
          </w:tcPr>
          <w:p w14:paraId="3E81D7F4" w14:textId="7F05769B" w:rsidR="00171D0E" w:rsidRDefault="00171D0E" w:rsidP="00171D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Contract Effective Date:</w:t>
            </w:r>
          </w:p>
        </w:tc>
      </w:tr>
      <w:tr w:rsidR="00171D0E" w14:paraId="18730CCF" w14:textId="77777777" w:rsidTr="00F85E97">
        <w:trPr>
          <w:trHeight w:val="288"/>
        </w:trPr>
        <w:tc>
          <w:tcPr>
            <w:tcW w:w="9756" w:type="dxa"/>
            <w:gridSpan w:val="6"/>
            <w:shd w:val="clear" w:color="auto" w:fill="auto"/>
            <w:vAlign w:val="center"/>
          </w:tcPr>
          <w:p w14:paraId="3E568682" w14:textId="56C3C325" w:rsidR="00171D0E" w:rsidRDefault="00977F04" w:rsidP="00171D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Contract End Date:</w:t>
            </w:r>
          </w:p>
        </w:tc>
      </w:tr>
      <w:tr w:rsidR="00171D0E" w14:paraId="06A77575" w14:textId="77777777" w:rsidTr="00F85E97">
        <w:trPr>
          <w:trHeight w:val="288"/>
        </w:trPr>
        <w:tc>
          <w:tcPr>
            <w:tcW w:w="9756" w:type="dxa"/>
            <w:gridSpan w:val="6"/>
            <w:shd w:val="clear" w:color="auto" w:fill="auto"/>
            <w:vAlign w:val="center"/>
          </w:tcPr>
          <w:p w14:paraId="1ADC0B3A" w14:textId="0E34242E" w:rsidR="00171D0E" w:rsidRDefault="00171D0E" w:rsidP="00171D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 of Cancellation ($):</w:t>
            </w:r>
          </w:p>
        </w:tc>
      </w:tr>
      <w:tr w:rsidR="00171D0E" w14:paraId="49B30FD8" w14:textId="77777777" w:rsidTr="00F85E97">
        <w:trPr>
          <w:trHeight w:val="288"/>
        </w:trPr>
        <w:tc>
          <w:tcPr>
            <w:tcW w:w="9756" w:type="dxa"/>
            <w:gridSpan w:val="6"/>
            <w:shd w:val="clear" w:color="auto" w:fill="auto"/>
            <w:vAlign w:val="center"/>
          </w:tcPr>
          <w:p w14:paraId="16C61F7F" w14:textId="1DC4AD69" w:rsidR="00171D0E" w:rsidRDefault="00171D0E" w:rsidP="00977F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Option to renew</w:t>
            </w:r>
            <w:r w:rsidR="00977F0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B5682">
              <w:rPr>
                <w:rFonts w:ascii="Arial" w:hAnsi="Arial" w:cs="Arial"/>
                <w:sz w:val="20"/>
                <w:szCs w:val="20"/>
              </w:rPr>
              <w:t>Yes or No</w:t>
            </w:r>
          </w:p>
        </w:tc>
      </w:tr>
      <w:tr w:rsidR="00171D0E" w14:paraId="6DDA6DCB" w14:textId="77777777" w:rsidTr="00F85E97">
        <w:trPr>
          <w:trHeight w:val="288"/>
        </w:trPr>
        <w:tc>
          <w:tcPr>
            <w:tcW w:w="9756" w:type="dxa"/>
            <w:gridSpan w:val="6"/>
            <w:shd w:val="clear" w:color="auto" w:fill="auto"/>
            <w:vAlign w:val="center"/>
          </w:tcPr>
          <w:p w14:paraId="18F0EDAB" w14:textId="51C139EE" w:rsidR="00171D0E" w:rsidRDefault="00171D0E" w:rsidP="00171D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Upfront Costs ($):</w:t>
            </w:r>
          </w:p>
        </w:tc>
      </w:tr>
      <w:tr w:rsidR="00171D0E" w14:paraId="7BD7A340" w14:textId="77777777" w:rsidTr="00F85E97">
        <w:trPr>
          <w:trHeight w:val="288"/>
        </w:trPr>
        <w:tc>
          <w:tcPr>
            <w:tcW w:w="9756" w:type="dxa"/>
            <w:gridSpan w:val="6"/>
            <w:shd w:val="clear" w:color="auto" w:fill="auto"/>
            <w:vAlign w:val="center"/>
          </w:tcPr>
          <w:p w14:paraId="054D26D6" w14:textId="210DB40F" w:rsidR="00171D0E" w:rsidRDefault="00171D0E" w:rsidP="00171D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Starting Rate ($/month, $/kWh):</w:t>
            </w:r>
          </w:p>
        </w:tc>
      </w:tr>
      <w:tr w:rsidR="002E06ED" w14:paraId="032EA5A7" w14:textId="77777777" w:rsidTr="00F85E97">
        <w:trPr>
          <w:trHeight w:val="288"/>
        </w:trPr>
        <w:tc>
          <w:tcPr>
            <w:tcW w:w="9756" w:type="dxa"/>
            <w:gridSpan w:val="6"/>
            <w:shd w:val="clear" w:color="auto" w:fill="auto"/>
            <w:vAlign w:val="center"/>
          </w:tcPr>
          <w:p w14:paraId="400E6467" w14:textId="7441DEC4" w:rsidR="002E06ED" w:rsidRDefault="002E06ED" w:rsidP="00171D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Rate increase frequency (Monthly, quarterly, annually, etc.):</w:t>
            </w:r>
          </w:p>
        </w:tc>
      </w:tr>
      <w:tr w:rsidR="002E06ED" w14:paraId="29A4C355" w14:textId="77777777" w:rsidTr="00F85E97">
        <w:trPr>
          <w:trHeight w:val="288"/>
        </w:trPr>
        <w:tc>
          <w:tcPr>
            <w:tcW w:w="9756" w:type="dxa"/>
            <w:gridSpan w:val="6"/>
            <w:shd w:val="clear" w:color="auto" w:fill="auto"/>
            <w:vAlign w:val="center"/>
          </w:tcPr>
          <w:p w14:paraId="53EF97F0" w14:textId="03B10886" w:rsidR="002E06ED" w:rsidRDefault="002E06ED" w:rsidP="002E06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Amount of </w:t>
            </w:r>
            <w:r w:rsidR="00977F04">
              <w:rPr>
                <w:rFonts w:ascii="Arial" w:hAnsi="Arial" w:cs="Arial"/>
                <w:sz w:val="20"/>
                <w:szCs w:val="20"/>
              </w:rPr>
              <w:t>Rate Increase ($/month, $/kWh, percentage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</w:tr>
      <w:tr w:rsidR="00723700" w14:paraId="7F0E2B22" w14:textId="77777777" w:rsidTr="00F85E97">
        <w:trPr>
          <w:trHeight w:val="288"/>
          <w:ins w:id="26" w:author="David Beavers" w:date="2018-03-28T08:39:00Z"/>
        </w:trPr>
        <w:tc>
          <w:tcPr>
            <w:tcW w:w="9756" w:type="dxa"/>
            <w:gridSpan w:val="6"/>
            <w:shd w:val="clear" w:color="auto" w:fill="auto"/>
            <w:vAlign w:val="center"/>
          </w:tcPr>
          <w:p w14:paraId="54092CF2" w14:textId="1C4AC1ED" w:rsidR="00723700" w:rsidRPr="001C6410" w:rsidRDefault="00BD5F94" w:rsidP="002E06ED">
            <w:pPr>
              <w:rPr>
                <w:ins w:id="27" w:author="David Beavers" w:date="2018-03-28T08:39:00Z"/>
                <w:rFonts w:ascii="Arial" w:hAnsi="Arial" w:cs="Arial"/>
                <w:sz w:val="20"/>
                <w:szCs w:val="20"/>
              </w:rPr>
            </w:pPr>
            <w:ins w:id="28" w:author="David Beavers" w:date="2018-03-28T08:39:00Z">
              <w:r>
                <w:rPr>
                  <w:rFonts w:ascii="Arial" w:hAnsi="Arial" w:cs="Arial"/>
                  <w:sz w:val="20"/>
                  <w:szCs w:val="20"/>
                </w:rPr>
                <w:t>Net Metering Credit or Alterna</w:t>
              </w:r>
            </w:ins>
            <w:ins w:id="29" w:author="David Beavers" w:date="2018-03-28T08:40:00Z">
              <w:r>
                <w:rPr>
                  <w:rFonts w:ascii="Arial" w:hAnsi="Arial" w:cs="Arial"/>
                  <w:sz w:val="20"/>
                  <w:szCs w:val="20"/>
                </w:rPr>
                <w:t xml:space="preserve">tive </w:t>
              </w:r>
              <w:proofErr w:type="gramStart"/>
              <w:r>
                <w:rPr>
                  <w:rFonts w:ascii="Arial" w:hAnsi="Arial" w:cs="Arial"/>
                  <w:sz w:val="20"/>
                  <w:szCs w:val="20"/>
                </w:rPr>
                <w:t>On</w:t>
              </w:r>
              <w:proofErr w:type="gramEnd"/>
              <w:r>
                <w:rPr>
                  <w:rFonts w:ascii="Arial" w:hAnsi="Arial" w:cs="Arial"/>
                  <w:sz w:val="20"/>
                  <w:szCs w:val="20"/>
                </w:rPr>
                <w:t xml:space="preserve"> Bill Credit</w:t>
              </w:r>
            </w:ins>
          </w:p>
        </w:tc>
      </w:tr>
      <w:tr w:rsidR="002E06ED" w14:paraId="740E02FA" w14:textId="77777777" w:rsidTr="00F85E97">
        <w:trPr>
          <w:trHeight w:val="288"/>
        </w:trPr>
        <w:tc>
          <w:tcPr>
            <w:tcW w:w="9756" w:type="dxa"/>
            <w:gridSpan w:val="6"/>
            <w:shd w:val="clear" w:color="auto" w:fill="auto"/>
            <w:vAlign w:val="center"/>
          </w:tcPr>
          <w:p w14:paraId="1B0A4537" w14:textId="44E6ACA6" w:rsidR="002E06ED" w:rsidRDefault="002E06ED" w:rsidP="002E06ED">
            <w:pPr>
              <w:rPr>
                <w:rFonts w:ascii="Arial" w:hAnsi="Arial" w:cs="Arial"/>
                <w:sz w:val="20"/>
                <w:szCs w:val="20"/>
              </w:rPr>
            </w:pPr>
            <w:r w:rsidRPr="001C6410">
              <w:rPr>
                <w:rFonts w:ascii="Arial" w:hAnsi="Arial" w:cs="Arial"/>
                <w:sz w:val="20"/>
                <w:szCs w:val="20"/>
              </w:rPr>
              <w:t>Estimated Year One Credit Value</w:t>
            </w:r>
            <w:r>
              <w:rPr>
                <w:rFonts w:ascii="Arial" w:hAnsi="Arial" w:cs="Arial"/>
                <w:sz w:val="20"/>
                <w:szCs w:val="20"/>
              </w:rPr>
              <w:t xml:space="preserve"> ($)</w:t>
            </w:r>
            <w:r w:rsidRPr="001C641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2E06ED" w14:paraId="035F6D0F" w14:textId="77777777" w:rsidTr="00F85E97">
        <w:trPr>
          <w:trHeight w:val="288"/>
        </w:trPr>
        <w:tc>
          <w:tcPr>
            <w:tcW w:w="9756" w:type="dxa"/>
            <w:gridSpan w:val="6"/>
            <w:shd w:val="clear" w:color="auto" w:fill="auto"/>
            <w:vAlign w:val="center"/>
          </w:tcPr>
          <w:p w14:paraId="17BB314F" w14:textId="048D1788" w:rsidR="002E06ED" w:rsidRPr="001C6410" w:rsidRDefault="002E06ED" w:rsidP="002E06ED">
            <w:pPr>
              <w:rPr>
                <w:rFonts w:ascii="Arial" w:hAnsi="Arial" w:cs="Arial"/>
                <w:sz w:val="20"/>
                <w:szCs w:val="20"/>
              </w:rPr>
            </w:pPr>
            <w:commentRangeStart w:id="30"/>
            <w:r w:rsidRPr="002E06ED">
              <w:rPr>
                <w:rFonts w:ascii="Arial" w:hAnsi="Arial" w:cs="Arial"/>
                <w:sz w:val="20"/>
                <w:szCs w:val="20"/>
              </w:rPr>
              <w:t>Estimated Year One Savings ($):</w:t>
            </w:r>
            <w:commentRangeEnd w:id="30"/>
            <w:r w:rsidR="001A20D0">
              <w:rPr>
                <w:rStyle w:val="CommentReference"/>
              </w:rPr>
              <w:commentReference w:id="30"/>
            </w:r>
          </w:p>
        </w:tc>
      </w:tr>
      <w:tr w:rsidR="002E06ED" w14:paraId="6EDCC10B" w14:textId="77777777" w:rsidTr="00F85E97">
        <w:trPr>
          <w:trHeight w:val="288"/>
        </w:trPr>
        <w:tc>
          <w:tcPr>
            <w:tcW w:w="975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953345" w14:textId="3C31AFAE" w:rsidR="002E06ED" w:rsidRPr="001C6410" w:rsidRDefault="002E06ED" w:rsidP="002E06ED">
            <w:pPr>
              <w:rPr>
                <w:rFonts w:ascii="Arial" w:hAnsi="Arial" w:cs="Arial"/>
                <w:sz w:val="20"/>
                <w:szCs w:val="20"/>
              </w:rPr>
            </w:pPr>
            <w:r w:rsidRPr="001C6410">
              <w:rPr>
                <w:rFonts w:ascii="Arial" w:hAnsi="Arial" w:cs="Arial"/>
                <w:sz w:val="20"/>
                <w:szCs w:val="20"/>
              </w:rPr>
              <w:lastRenderedPageBreak/>
              <w:t>Is the subscription transferrable to other customers?</w:t>
            </w:r>
            <w:r w:rsidR="00977F04">
              <w:rPr>
                <w:rFonts w:ascii="Arial" w:hAnsi="Arial" w:cs="Arial"/>
                <w:sz w:val="20"/>
                <w:szCs w:val="20"/>
              </w:rPr>
              <w:t xml:space="preserve"> Yes or No</w:t>
            </w:r>
          </w:p>
        </w:tc>
      </w:tr>
      <w:tr w:rsidR="002E06ED" w14:paraId="208DB0B1" w14:textId="77777777" w:rsidTr="00F85E97">
        <w:trPr>
          <w:trHeight w:val="288"/>
        </w:trPr>
        <w:tc>
          <w:tcPr>
            <w:tcW w:w="975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E6C12D" w14:textId="2FE4CDCA" w:rsidR="002E06ED" w:rsidRPr="001C6410" w:rsidRDefault="002E06ED" w:rsidP="00977F04">
            <w:pPr>
              <w:rPr>
                <w:rFonts w:ascii="Arial" w:hAnsi="Arial" w:cs="Arial"/>
                <w:sz w:val="20"/>
                <w:szCs w:val="20"/>
              </w:rPr>
            </w:pPr>
            <w:r w:rsidRPr="001C6410">
              <w:rPr>
                <w:rFonts w:ascii="Arial" w:hAnsi="Arial" w:cs="Arial"/>
                <w:sz w:val="20"/>
                <w:szCs w:val="20"/>
              </w:rPr>
              <w:t xml:space="preserve">Is the subscription portable within the utility service area or </w:t>
            </w:r>
            <w:r>
              <w:rPr>
                <w:rFonts w:ascii="Arial" w:hAnsi="Arial" w:cs="Arial"/>
                <w:sz w:val="20"/>
                <w:szCs w:val="20"/>
              </w:rPr>
              <w:t xml:space="preserve">utility </w:t>
            </w:r>
            <w:r w:rsidRPr="001C6410">
              <w:rPr>
                <w:rFonts w:ascii="Arial" w:hAnsi="Arial" w:cs="Arial"/>
                <w:sz w:val="20"/>
                <w:szCs w:val="20"/>
              </w:rPr>
              <w:t>load zone?</w:t>
            </w:r>
            <w:r w:rsidR="00977F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B5682">
              <w:rPr>
                <w:rFonts w:ascii="Arial" w:hAnsi="Arial" w:cs="Arial"/>
                <w:sz w:val="20"/>
                <w:szCs w:val="20"/>
              </w:rPr>
              <w:t>Yes or No</w:t>
            </w:r>
            <w:r w:rsidRPr="001C641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5B5682" w14:paraId="736F620F" w14:textId="77777777" w:rsidTr="00F85E97">
        <w:trPr>
          <w:trHeight w:val="288"/>
        </w:trPr>
        <w:tc>
          <w:tcPr>
            <w:tcW w:w="975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914C6F" w14:textId="77777777" w:rsidR="005B5682" w:rsidRDefault="005B5682" w:rsidP="002E06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Describe opt-out or early termination terms and p</w:t>
            </w:r>
            <w:r w:rsidRPr="005C4F0C">
              <w:rPr>
                <w:rFonts w:ascii="Arial" w:hAnsi="Arial" w:cs="Arial"/>
                <w:sz w:val="20"/>
                <w:szCs w:val="20"/>
              </w:rPr>
              <w:t>rotections fo</w:t>
            </w:r>
            <w:r>
              <w:rPr>
                <w:rFonts w:ascii="Arial" w:hAnsi="Arial" w:cs="Arial"/>
                <w:sz w:val="20"/>
                <w:szCs w:val="20"/>
              </w:rPr>
              <w:t>r the Participant</w:t>
            </w:r>
            <w:r w:rsidRPr="005C4F0C">
              <w:rPr>
                <w:rFonts w:ascii="Arial" w:hAnsi="Arial" w:cs="Arial"/>
                <w:sz w:val="20"/>
                <w:szCs w:val="20"/>
              </w:rPr>
              <w:t xml:space="preserve"> in terms of ongoing project</w:t>
            </w:r>
            <w:r>
              <w:rPr>
                <w:rFonts w:ascii="Arial" w:hAnsi="Arial" w:cs="Arial"/>
                <w:sz w:val="20"/>
                <w:szCs w:val="20"/>
              </w:rPr>
              <w:t xml:space="preserve"> performance or default by the Provider:</w:t>
            </w:r>
          </w:p>
          <w:p w14:paraId="4EA35102" w14:textId="77777777" w:rsidR="00977F04" w:rsidRDefault="00977F04" w:rsidP="002E06E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2236F6" w14:textId="77777777" w:rsidR="00977F04" w:rsidRDefault="00977F04" w:rsidP="002E06E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54773D" w14:textId="22EE48CB" w:rsidR="00977F04" w:rsidRPr="001C6410" w:rsidRDefault="00977F04" w:rsidP="002E06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6ED" w14:paraId="4A2B6E1F" w14:textId="77777777" w:rsidTr="00391FCE">
        <w:trPr>
          <w:trHeight w:val="432"/>
        </w:trPr>
        <w:tc>
          <w:tcPr>
            <w:tcW w:w="975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5FE410" w14:textId="77777777" w:rsidR="002E06ED" w:rsidRDefault="002E06ED" w:rsidP="002E06E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C04BDE" w14:textId="06856427" w:rsidR="005B5682" w:rsidRPr="001C6410" w:rsidRDefault="005B5682" w:rsidP="002E06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6ED" w:rsidRPr="00D327E2" w14:paraId="388DFA96" w14:textId="77777777" w:rsidTr="00C0035E">
        <w:trPr>
          <w:trHeight w:val="432"/>
        </w:trPr>
        <w:tc>
          <w:tcPr>
            <w:tcW w:w="4652" w:type="dxa"/>
            <w:shd w:val="clear" w:color="auto" w:fill="BFBFBF" w:themeFill="background1" w:themeFillShade="BF"/>
            <w:vAlign w:val="center"/>
          </w:tcPr>
          <w:p w14:paraId="278520BF" w14:textId="77777777" w:rsidR="002E06ED" w:rsidRPr="00D327E2" w:rsidRDefault="002E06ED" w:rsidP="002E06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OWNERSHIP OF INCENTIVES</w:t>
            </w:r>
          </w:p>
        </w:tc>
        <w:tc>
          <w:tcPr>
            <w:tcW w:w="1261" w:type="dxa"/>
            <w:gridSpan w:val="2"/>
            <w:shd w:val="clear" w:color="auto" w:fill="BFBFBF" w:themeFill="background1" w:themeFillShade="BF"/>
          </w:tcPr>
          <w:p w14:paraId="3945FC14" w14:textId="77777777" w:rsidR="002E06ED" w:rsidRPr="00D327E2" w:rsidRDefault="002E06ED" w:rsidP="002E06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27E2">
              <w:rPr>
                <w:rFonts w:ascii="Arial" w:hAnsi="Arial" w:cs="Arial"/>
                <w:b/>
                <w:sz w:val="20"/>
                <w:szCs w:val="20"/>
              </w:rPr>
              <w:t>PROVIDER</w:t>
            </w:r>
          </w:p>
        </w:tc>
        <w:tc>
          <w:tcPr>
            <w:tcW w:w="1361" w:type="dxa"/>
            <w:shd w:val="clear" w:color="auto" w:fill="BFBFBF" w:themeFill="background1" w:themeFillShade="BF"/>
          </w:tcPr>
          <w:p w14:paraId="4CE46A0D" w14:textId="77777777" w:rsidR="002E06ED" w:rsidRPr="00D327E2" w:rsidRDefault="002E06ED" w:rsidP="002E06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27E2">
              <w:rPr>
                <w:rFonts w:ascii="Arial" w:hAnsi="Arial" w:cs="Arial"/>
                <w:b/>
                <w:sz w:val="20"/>
                <w:szCs w:val="20"/>
              </w:rPr>
              <w:t>CUSTOMER</w:t>
            </w:r>
          </w:p>
        </w:tc>
        <w:tc>
          <w:tcPr>
            <w:tcW w:w="1244" w:type="dxa"/>
            <w:shd w:val="clear" w:color="auto" w:fill="BFBFBF" w:themeFill="background1" w:themeFillShade="BF"/>
          </w:tcPr>
          <w:p w14:paraId="71C545F1" w14:textId="77777777" w:rsidR="002E06ED" w:rsidRPr="00D327E2" w:rsidRDefault="002E06ED" w:rsidP="002E06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27E2">
              <w:rPr>
                <w:rFonts w:ascii="Arial" w:hAnsi="Arial" w:cs="Arial"/>
                <w:b/>
                <w:sz w:val="20"/>
                <w:szCs w:val="20"/>
              </w:rPr>
              <w:t>UTILITY</w:t>
            </w:r>
          </w:p>
        </w:tc>
        <w:tc>
          <w:tcPr>
            <w:tcW w:w="1238" w:type="dxa"/>
            <w:shd w:val="clear" w:color="auto" w:fill="BFBFBF" w:themeFill="background1" w:themeFillShade="BF"/>
          </w:tcPr>
          <w:p w14:paraId="38192ADC" w14:textId="77777777" w:rsidR="002E06ED" w:rsidRPr="00D327E2" w:rsidRDefault="002E06ED" w:rsidP="002E06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N/A</w:t>
            </w:r>
          </w:p>
        </w:tc>
      </w:tr>
      <w:tr w:rsidR="002E06ED" w:rsidRPr="00D327E2" w14:paraId="3ED43264" w14:textId="77777777" w:rsidTr="005B5682">
        <w:trPr>
          <w:trHeight w:val="288"/>
        </w:trPr>
        <w:tc>
          <w:tcPr>
            <w:tcW w:w="4652" w:type="dxa"/>
            <w:vAlign w:val="center"/>
          </w:tcPr>
          <w:p w14:paraId="39D31CF7" w14:textId="77777777" w:rsidR="002E06ED" w:rsidRPr="00D327E2" w:rsidRDefault="002E06ED" w:rsidP="002E06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 of SMART Incentive Payments</w:t>
            </w:r>
          </w:p>
        </w:tc>
        <w:tc>
          <w:tcPr>
            <w:tcW w:w="1261" w:type="dxa"/>
            <w:gridSpan w:val="2"/>
          </w:tcPr>
          <w:p w14:paraId="730B0CB7" w14:textId="77777777" w:rsidR="002E06ED" w:rsidRPr="00D327E2" w:rsidRDefault="002E06ED" w:rsidP="002E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14:paraId="09F3B248" w14:textId="77777777" w:rsidR="002E06ED" w:rsidRPr="00D327E2" w:rsidRDefault="002E06ED" w:rsidP="002E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14:paraId="650B39EA" w14:textId="77777777" w:rsidR="002E06ED" w:rsidRPr="00D327E2" w:rsidRDefault="002E06ED" w:rsidP="002E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</w:tcPr>
          <w:p w14:paraId="7AB9A3F7" w14:textId="77777777" w:rsidR="002E06ED" w:rsidRPr="00D327E2" w:rsidRDefault="002E06ED" w:rsidP="002E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6ED" w:rsidRPr="00D327E2" w14:paraId="49C2AAE2" w14:textId="77777777" w:rsidTr="005B5682">
        <w:trPr>
          <w:trHeight w:val="288"/>
        </w:trPr>
        <w:tc>
          <w:tcPr>
            <w:tcW w:w="4652" w:type="dxa"/>
            <w:vAlign w:val="center"/>
          </w:tcPr>
          <w:p w14:paraId="6D9E0350" w14:textId="77777777" w:rsidR="002E06ED" w:rsidRPr="00D327E2" w:rsidRDefault="002E06ED" w:rsidP="002E06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 of Associated RECs*</w:t>
            </w:r>
          </w:p>
        </w:tc>
        <w:tc>
          <w:tcPr>
            <w:tcW w:w="1261" w:type="dxa"/>
            <w:gridSpan w:val="2"/>
          </w:tcPr>
          <w:p w14:paraId="61F1FDDC" w14:textId="77777777" w:rsidR="002E06ED" w:rsidRPr="00D327E2" w:rsidRDefault="002E06ED" w:rsidP="002E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14:paraId="1BA4CD0C" w14:textId="77777777" w:rsidR="002E06ED" w:rsidRPr="00D327E2" w:rsidRDefault="002E06ED" w:rsidP="002E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4" w:type="dxa"/>
            <w:vAlign w:val="center"/>
          </w:tcPr>
          <w:p w14:paraId="1C5AFCF5" w14:textId="77777777" w:rsidR="002E06ED" w:rsidRPr="00B43E9F" w:rsidRDefault="002E06ED" w:rsidP="002E06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238" w:type="dxa"/>
          </w:tcPr>
          <w:p w14:paraId="69A7144D" w14:textId="77777777" w:rsidR="002E06ED" w:rsidRPr="00D327E2" w:rsidRDefault="002E06ED" w:rsidP="002E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6ED" w:rsidRPr="00D327E2" w14:paraId="2D9131E4" w14:textId="77777777" w:rsidTr="005B5682">
        <w:trPr>
          <w:trHeight w:val="288"/>
        </w:trPr>
        <w:tc>
          <w:tcPr>
            <w:tcW w:w="4652" w:type="dxa"/>
            <w:vAlign w:val="center"/>
          </w:tcPr>
          <w:p w14:paraId="4C2282EE" w14:textId="772BACE8" w:rsidR="002E06ED" w:rsidRPr="00D327E2" w:rsidRDefault="002E06ED" w:rsidP="002E06ED">
            <w:pPr>
              <w:rPr>
                <w:rFonts w:ascii="Arial" w:hAnsi="Arial" w:cs="Arial"/>
                <w:sz w:val="20"/>
                <w:szCs w:val="20"/>
              </w:rPr>
            </w:pPr>
            <w:commentRangeStart w:id="31"/>
            <w:r>
              <w:rPr>
                <w:rFonts w:ascii="Arial" w:hAnsi="Arial" w:cs="Arial"/>
                <w:sz w:val="20"/>
                <w:szCs w:val="20"/>
              </w:rPr>
              <w:t>Owner of Investment Tax Credit</w:t>
            </w:r>
            <w:ins w:id="32" w:author="David Beavers" w:date="2018-03-28T08:37:00Z">
              <w:r w:rsidR="00A27FF0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r w:rsidR="00A27FF0">
                <w:rPr>
                  <w:rFonts w:ascii="Arial" w:hAnsi="Arial" w:cs="Arial"/>
                  <w:sz w:val="20"/>
                  <w:szCs w:val="20"/>
                </w:rPr>
                <w:t>(</w:t>
              </w:r>
              <w:r w:rsidR="00A27FF0">
                <w:fldChar w:fldCharType="begin"/>
              </w:r>
              <w:r w:rsidR="00A27FF0">
                <w:instrText xml:space="preserve"> HYPERLINK "https://www.gpo.gov/fdsys/pkg/USCODE-2014-title26/pdf/USCODE-2014-title26-subtitleA-chap1-subchapA-partIV-subpartE-sec48.pdf" </w:instrText>
              </w:r>
              <w:r w:rsidR="00A27FF0">
                <w:fldChar w:fldCharType="separate"/>
              </w:r>
              <w:r w:rsidR="00A27FF0">
                <w:rPr>
                  <w:rStyle w:val="Hyperlink"/>
                  <w:rFonts w:ascii="&amp;quot" w:hAnsi="&amp;quot"/>
                  <w:color w:val="CC0000"/>
                  <w:sz w:val="21"/>
                  <w:szCs w:val="21"/>
                </w:rPr>
                <w:t>26 USC § 48</w:t>
              </w:r>
              <w:r w:rsidR="00A27FF0">
                <w:fldChar w:fldCharType="end"/>
              </w:r>
              <w:r w:rsidR="00A27FF0">
                <w:t>0)</w:t>
              </w:r>
              <w:r w:rsidR="00A27FF0">
                <w:rPr>
                  <w:rFonts w:ascii="Arial" w:hAnsi="Arial" w:cs="Arial"/>
                  <w:sz w:val="20"/>
                  <w:szCs w:val="20"/>
                </w:rPr>
                <w:t xml:space="preserve"> or Residential Renewable Energy Tax Credit (</w:t>
              </w:r>
              <w:r w:rsidR="00A27FF0">
                <w:fldChar w:fldCharType="begin"/>
              </w:r>
              <w:r w:rsidR="00A27FF0">
                <w:instrText xml:space="preserve"> HYPERLINK "https://www.gpo.gov/fdsys/pkg/USCODE-2014-title26/pdf/USCODE-2014-title26-subtitleA-chap1-subchapA-partIV-subpartA-sec25D.pdf" </w:instrText>
              </w:r>
              <w:r w:rsidR="00A27FF0">
                <w:fldChar w:fldCharType="separate"/>
              </w:r>
              <w:r w:rsidR="00A27FF0">
                <w:rPr>
                  <w:rStyle w:val="Hyperlink"/>
                  <w:rFonts w:ascii="&amp;quot" w:hAnsi="&amp;quot"/>
                  <w:color w:val="CC0000"/>
                  <w:sz w:val="21"/>
                  <w:szCs w:val="21"/>
                </w:rPr>
                <w:t>26 USC § 25D</w:t>
              </w:r>
              <w:r w:rsidR="00A27FF0">
                <w:fldChar w:fldCharType="end"/>
              </w:r>
              <w:r w:rsidR="00A27FF0">
                <w:t>)</w:t>
              </w:r>
              <w:commentRangeEnd w:id="31"/>
              <w:r w:rsidR="00A27FF0">
                <w:rPr>
                  <w:rStyle w:val="CommentReference"/>
                </w:rPr>
                <w:commentReference w:id="31"/>
              </w:r>
            </w:ins>
          </w:p>
        </w:tc>
        <w:tc>
          <w:tcPr>
            <w:tcW w:w="1261" w:type="dxa"/>
            <w:gridSpan w:val="2"/>
          </w:tcPr>
          <w:p w14:paraId="6305D4B4" w14:textId="77777777" w:rsidR="002E06ED" w:rsidRPr="00D327E2" w:rsidRDefault="002E06ED" w:rsidP="002E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14:paraId="71BDDAF9" w14:textId="77777777" w:rsidR="002E06ED" w:rsidRPr="00D327E2" w:rsidRDefault="002E06ED" w:rsidP="002E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14:paraId="1B867DA4" w14:textId="77777777" w:rsidR="002E06ED" w:rsidRPr="00D327E2" w:rsidRDefault="002E06ED" w:rsidP="002E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</w:tcPr>
          <w:p w14:paraId="118EC7BC" w14:textId="77777777" w:rsidR="002E06ED" w:rsidRPr="00D327E2" w:rsidRDefault="002E06ED" w:rsidP="002E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6ED" w:rsidRPr="00D327E2" w14:paraId="2D98CE4C" w14:textId="77777777" w:rsidTr="005B5682">
        <w:trPr>
          <w:trHeight w:val="288"/>
        </w:trPr>
        <w:tc>
          <w:tcPr>
            <w:tcW w:w="4652" w:type="dxa"/>
            <w:vAlign w:val="center"/>
          </w:tcPr>
          <w:p w14:paraId="3633D351" w14:textId="77777777" w:rsidR="002E06ED" w:rsidRPr="00D327E2" w:rsidRDefault="002E06ED" w:rsidP="002E06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 of State/Local Tax Credits</w:t>
            </w:r>
          </w:p>
        </w:tc>
        <w:tc>
          <w:tcPr>
            <w:tcW w:w="1261" w:type="dxa"/>
            <w:gridSpan w:val="2"/>
          </w:tcPr>
          <w:p w14:paraId="7D3E9BF2" w14:textId="77777777" w:rsidR="002E06ED" w:rsidRPr="00D327E2" w:rsidRDefault="002E06ED" w:rsidP="002E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14:paraId="65F184BA" w14:textId="77777777" w:rsidR="002E06ED" w:rsidRPr="00D327E2" w:rsidRDefault="002E06ED" w:rsidP="002E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14:paraId="7D7DD079" w14:textId="77777777" w:rsidR="002E06ED" w:rsidRPr="00D327E2" w:rsidRDefault="002E06ED" w:rsidP="002E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</w:tcPr>
          <w:p w14:paraId="5EB3AA4A" w14:textId="77777777" w:rsidR="002E06ED" w:rsidRPr="00D327E2" w:rsidRDefault="002E06ED" w:rsidP="002E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5AFDA4" w14:textId="77777777" w:rsidR="005B5682" w:rsidRDefault="005B5682" w:rsidP="00391FCE">
      <w:pPr>
        <w:rPr>
          <w:rFonts w:ascii="Arial" w:hAnsi="Arial" w:cs="Arial"/>
        </w:rPr>
      </w:pPr>
    </w:p>
    <w:p w14:paraId="3DF78BD5" w14:textId="606C8D8F" w:rsidR="00391FCE" w:rsidRPr="00800474" w:rsidRDefault="00391FCE" w:rsidP="00391FCE">
      <w:pPr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Pr="00800474">
        <w:t xml:space="preserve"> </w:t>
      </w:r>
      <w:r w:rsidR="00B01E8F">
        <w:rPr>
          <w:rFonts w:ascii="Arial" w:hAnsi="Arial" w:cs="Arial"/>
        </w:rPr>
        <w:t xml:space="preserve">A Renewable Energy Certificate (REC) represents the Environmental Attributes associated with one megawatt-hour of renewable energy as defined by Massachusetts law. In purchasing credits from </w:t>
      </w:r>
      <w:r w:rsidR="0010709A">
        <w:rPr>
          <w:rFonts w:ascii="Arial" w:hAnsi="Arial" w:cs="Arial"/>
        </w:rPr>
        <w:t>a solar</w:t>
      </w:r>
      <w:r w:rsidR="00B01E8F">
        <w:rPr>
          <w:rFonts w:ascii="Arial" w:hAnsi="Arial" w:cs="Arial"/>
        </w:rPr>
        <w:t xml:space="preserve"> facility</w:t>
      </w:r>
      <w:r w:rsidR="0010709A">
        <w:rPr>
          <w:rFonts w:ascii="Arial" w:hAnsi="Arial" w:cs="Arial"/>
        </w:rPr>
        <w:t xml:space="preserve"> under the SMART Program</w:t>
      </w:r>
      <w:r w:rsidR="00B01E8F">
        <w:rPr>
          <w:rFonts w:ascii="Arial" w:hAnsi="Arial" w:cs="Arial"/>
        </w:rPr>
        <w:t xml:space="preserve">, the consumer can make no </w:t>
      </w:r>
      <w:ins w:id="33" w:author="David Beavers" w:date="2018-03-28T08:36:00Z">
        <w:r w:rsidR="000C041B">
          <w:rPr>
            <w:rFonts w:ascii="Arial" w:hAnsi="Arial" w:cs="Arial"/>
            <w:sz w:val="21"/>
            <w:szCs w:val="21"/>
          </w:rPr>
          <w:t xml:space="preserve">commercial or contractual </w:t>
        </w:r>
      </w:ins>
      <w:r w:rsidR="00B01E8F">
        <w:rPr>
          <w:rFonts w:ascii="Arial" w:hAnsi="Arial" w:cs="Arial"/>
        </w:rPr>
        <w:t>claims that they utilized the solar power generated by the facility to meet their electrical energy needs, as the RECs generated by the facilit</w:t>
      </w:r>
      <w:r w:rsidR="0010709A">
        <w:rPr>
          <w:rFonts w:ascii="Arial" w:hAnsi="Arial" w:cs="Arial"/>
        </w:rPr>
        <w:t>ies participating in the SMART P</w:t>
      </w:r>
      <w:r w:rsidR="00B01E8F">
        <w:rPr>
          <w:rFonts w:ascii="Arial" w:hAnsi="Arial" w:cs="Arial"/>
        </w:rPr>
        <w:t>rogram are the property of the utility company.</w:t>
      </w:r>
    </w:p>
    <w:p w14:paraId="3CB773D8" w14:textId="77777777" w:rsidR="00A91225" w:rsidRDefault="00A91225" w:rsidP="006176C7">
      <w:pPr>
        <w:rPr>
          <w:rFonts w:ascii="Arial" w:hAnsi="Arial" w:cs="Arial"/>
          <w:sz w:val="24"/>
          <w:szCs w:val="24"/>
          <w:u w:val="single"/>
        </w:rPr>
      </w:pPr>
    </w:p>
    <w:p w14:paraId="64E40526" w14:textId="77777777" w:rsidR="00BA7DC1" w:rsidRPr="00500429" w:rsidRDefault="00BA7DC1" w:rsidP="00BA7DC1">
      <w:pPr>
        <w:rPr>
          <w:rFonts w:ascii="Arial" w:hAnsi="Arial" w:cs="Arial"/>
        </w:rPr>
      </w:pPr>
      <w:proofErr w:type="gramStart"/>
      <w:r w:rsidRPr="00500429">
        <w:rPr>
          <w:rFonts w:ascii="Arial" w:hAnsi="Arial" w:cs="Arial"/>
        </w:rPr>
        <w:t xml:space="preserve">I, </w:t>
      </w:r>
      <w:r w:rsidRPr="00500429">
        <w:rPr>
          <w:rFonts w:ascii="Arial" w:hAnsi="Arial" w:cs="Arial"/>
          <w:u w:val="single"/>
        </w:rPr>
        <w:t xml:space="preserve"> </w:t>
      </w:r>
      <w:r w:rsidRPr="00500429">
        <w:rPr>
          <w:rFonts w:ascii="Arial" w:hAnsi="Arial" w:cs="Arial"/>
          <w:u w:val="single"/>
        </w:rPr>
        <w:tab/>
      </w:r>
      <w:proofErr w:type="gramEnd"/>
      <w:r w:rsidRPr="00500429">
        <w:rPr>
          <w:rFonts w:ascii="Arial" w:hAnsi="Arial" w:cs="Arial"/>
          <w:u w:val="single"/>
        </w:rPr>
        <w:tab/>
      </w:r>
      <w:r w:rsidRPr="00500429">
        <w:rPr>
          <w:rFonts w:ascii="Arial" w:hAnsi="Arial" w:cs="Arial"/>
          <w:u w:val="single"/>
        </w:rPr>
        <w:tab/>
      </w:r>
      <w:r w:rsidRPr="00500429">
        <w:rPr>
          <w:rFonts w:ascii="Arial" w:hAnsi="Arial" w:cs="Arial"/>
          <w:u w:val="single"/>
        </w:rPr>
        <w:tab/>
        <w:t xml:space="preserve"> </w:t>
      </w:r>
      <w:r w:rsidRPr="00500429">
        <w:rPr>
          <w:rFonts w:ascii="Arial" w:hAnsi="Arial" w:cs="Arial"/>
        </w:rPr>
        <w:t>, hereby confirm that I have received and understand the above information. I further confirm that I have had a chance to ask questions of my provider and have received sufficient answers, if applicable.</w:t>
      </w:r>
    </w:p>
    <w:p w14:paraId="1AA68149" w14:textId="77777777" w:rsidR="00BA7DC1" w:rsidRPr="00500429" w:rsidRDefault="00BA7DC1" w:rsidP="00BA7DC1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058"/>
        <w:gridCol w:w="1890"/>
        <w:gridCol w:w="180"/>
      </w:tblGrid>
      <w:tr w:rsidR="00BA7DC1" w:rsidRPr="00500429" w14:paraId="389225FA" w14:textId="77777777" w:rsidTr="005820B1">
        <w:trPr>
          <w:gridAfter w:val="1"/>
          <w:wAfter w:w="180" w:type="dxa"/>
          <w:trHeight w:val="320"/>
        </w:trPr>
        <w:tc>
          <w:tcPr>
            <w:tcW w:w="5058" w:type="dxa"/>
          </w:tcPr>
          <w:p w14:paraId="00BA9861" w14:textId="77777777" w:rsidR="00BA7DC1" w:rsidRPr="00500429" w:rsidRDefault="00BA7DC1" w:rsidP="005820B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</w:tcPr>
          <w:p w14:paraId="11745FF6" w14:textId="77777777" w:rsidR="00BA7DC1" w:rsidRPr="00500429" w:rsidRDefault="00BA7DC1" w:rsidP="005820B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7DC1" w14:paraId="48EB3E2B" w14:textId="77777777" w:rsidTr="005820B1">
        <w:trPr>
          <w:trHeight w:val="92"/>
        </w:trPr>
        <w:tc>
          <w:tcPr>
            <w:tcW w:w="5058" w:type="dxa"/>
          </w:tcPr>
          <w:p w14:paraId="59C7C358" w14:textId="77777777" w:rsidR="00BA7DC1" w:rsidRPr="000D59DA" w:rsidRDefault="00BA7DC1" w:rsidP="005820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Customer Signature</w:t>
            </w:r>
          </w:p>
        </w:tc>
        <w:tc>
          <w:tcPr>
            <w:tcW w:w="2070" w:type="dxa"/>
            <w:gridSpan w:val="2"/>
          </w:tcPr>
          <w:p w14:paraId="5F9DEF1E" w14:textId="77777777" w:rsidR="00BA7DC1" w:rsidRPr="000D59DA" w:rsidRDefault="00BA7DC1" w:rsidP="005820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</w:tr>
    </w:tbl>
    <w:p w14:paraId="03BCE386" w14:textId="77777777" w:rsidR="00BA7DC1" w:rsidRDefault="00BA7DC1" w:rsidP="00BA7DC1">
      <w:pPr>
        <w:rPr>
          <w:rFonts w:ascii="Arial" w:hAnsi="Arial" w:cs="Arial"/>
          <w:sz w:val="16"/>
          <w:szCs w:val="16"/>
        </w:rPr>
      </w:pPr>
    </w:p>
    <w:p w14:paraId="00712E60" w14:textId="77777777" w:rsidR="00BA7DC1" w:rsidRPr="00500429" w:rsidRDefault="00BA7DC1" w:rsidP="00BA7DC1">
      <w:pPr>
        <w:rPr>
          <w:rFonts w:ascii="Arial" w:hAnsi="Arial" w:cs="Arial"/>
          <w:sz w:val="16"/>
          <w:szCs w:val="16"/>
        </w:rPr>
      </w:pPr>
    </w:p>
    <w:p w14:paraId="110CD02D" w14:textId="77777777" w:rsidR="00BA7DC1" w:rsidRPr="00500429" w:rsidRDefault="00BA7DC1" w:rsidP="00BA7DC1">
      <w:pPr>
        <w:rPr>
          <w:rFonts w:ascii="Arial" w:hAnsi="Arial" w:cs="Arial"/>
        </w:rPr>
      </w:pPr>
      <w:proofErr w:type="gramStart"/>
      <w:r w:rsidRPr="00500429">
        <w:rPr>
          <w:rFonts w:ascii="Arial" w:hAnsi="Arial" w:cs="Arial"/>
        </w:rPr>
        <w:t xml:space="preserve">I, </w:t>
      </w:r>
      <w:r w:rsidRPr="00500429">
        <w:rPr>
          <w:rFonts w:ascii="Arial" w:hAnsi="Arial" w:cs="Arial"/>
          <w:u w:val="single"/>
        </w:rPr>
        <w:t xml:space="preserve"> </w:t>
      </w:r>
      <w:r w:rsidRPr="00500429">
        <w:rPr>
          <w:rFonts w:ascii="Arial" w:hAnsi="Arial" w:cs="Arial"/>
          <w:u w:val="single"/>
        </w:rPr>
        <w:tab/>
      </w:r>
      <w:proofErr w:type="gramEnd"/>
      <w:r w:rsidRPr="00500429">
        <w:rPr>
          <w:rFonts w:ascii="Arial" w:hAnsi="Arial" w:cs="Arial"/>
          <w:u w:val="single"/>
        </w:rPr>
        <w:tab/>
      </w:r>
      <w:r w:rsidRPr="00500429">
        <w:rPr>
          <w:rFonts w:ascii="Arial" w:hAnsi="Arial" w:cs="Arial"/>
          <w:u w:val="single"/>
        </w:rPr>
        <w:tab/>
      </w:r>
      <w:r w:rsidRPr="00500429">
        <w:rPr>
          <w:rFonts w:ascii="Arial" w:hAnsi="Arial" w:cs="Arial"/>
          <w:u w:val="single"/>
        </w:rPr>
        <w:tab/>
        <w:t xml:space="preserve"> </w:t>
      </w:r>
      <w:r w:rsidRPr="00500429">
        <w:rPr>
          <w:rFonts w:ascii="Arial" w:hAnsi="Arial" w:cs="Arial"/>
        </w:rPr>
        <w:t>, hereby confirm that I have fully explained the above information to the customer and answered any questions that the customer may have had completely and truthfully, to the customer’s satisfaction. I certify that the above information is true and accurate to the best of my knowledge.</w:t>
      </w:r>
    </w:p>
    <w:p w14:paraId="339B03C6" w14:textId="77777777" w:rsidR="00BA7DC1" w:rsidRPr="00500429" w:rsidRDefault="00BA7DC1" w:rsidP="00BA7DC1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058"/>
        <w:gridCol w:w="1890"/>
        <w:gridCol w:w="180"/>
      </w:tblGrid>
      <w:tr w:rsidR="00BA7DC1" w14:paraId="4B82C03F" w14:textId="77777777" w:rsidTr="005820B1">
        <w:trPr>
          <w:gridAfter w:val="1"/>
          <w:wAfter w:w="180" w:type="dxa"/>
          <w:trHeight w:val="320"/>
        </w:trPr>
        <w:tc>
          <w:tcPr>
            <w:tcW w:w="5058" w:type="dxa"/>
          </w:tcPr>
          <w:p w14:paraId="5CEC9576" w14:textId="77777777" w:rsidR="00BA7DC1" w:rsidRDefault="00BA7DC1" w:rsidP="005820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</w:tcPr>
          <w:p w14:paraId="7B2EBFD8" w14:textId="77777777" w:rsidR="00BA7DC1" w:rsidRDefault="00BA7DC1" w:rsidP="005820B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7DC1" w14:paraId="69237041" w14:textId="77777777" w:rsidTr="005820B1">
        <w:trPr>
          <w:trHeight w:val="92"/>
        </w:trPr>
        <w:tc>
          <w:tcPr>
            <w:tcW w:w="5058" w:type="dxa"/>
          </w:tcPr>
          <w:p w14:paraId="7216179C" w14:textId="77777777" w:rsidR="00BA7DC1" w:rsidRPr="000D59DA" w:rsidRDefault="00BA7DC1" w:rsidP="005820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Provider Signature</w:t>
            </w:r>
          </w:p>
        </w:tc>
        <w:tc>
          <w:tcPr>
            <w:tcW w:w="2070" w:type="dxa"/>
            <w:gridSpan w:val="2"/>
          </w:tcPr>
          <w:p w14:paraId="5494BCFF" w14:textId="77777777" w:rsidR="00BA7DC1" w:rsidRPr="000D59DA" w:rsidRDefault="00BA7DC1" w:rsidP="005820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</w:tr>
    </w:tbl>
    <w:p w14:paraId="0F9663DA" w14:textId="77777777" w:rsidR="000D59DA" w:rsidRPr="000D59DA" w:rsidRDefault="000D59DA" w:rsidP="00A12751">
      <w:pPr>
        <w:rPr>
          <w:rFonts w:ascii="Arial" w:hAnsi="Arial" w:cs="Arial"/>
          <w:sz w:val="24"/>
          <w:szCs w:val="24"/>
        </w:rPr>
      </w:pPr>
    </w:p>
    <w:sectPr w:rsidR="000D59DA" w:rsidRPr="000D59DA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" w:author="David Beavers" w:date="2018-03-28T07:42:00Z" w:initials="DB">
    <w:p w14:paraId="3485EC42" w14:textId="5E4C2B82" w:rsidR="00506E1D" w:rsidRDefault="00506E1D">
      <w:pPr>
        <w:pStyle w:val="CommentText"/>
      </w:pPr>
      <w:r>
        <w:rPr>
          <w:rStyle w:val="CommentReference"/>
        </w:rPr>
        <w:annotationRef/>
      </w:r>
      <w:r>
        <w:t xml:space="preserve">In </w:t>
      </w:r>
      <w:r w:rsidR="00E448FD">
        <w:t>some CSS direct ownership models, the participants are</w:t>
      </w:r>
      <w:r w:rsidR="008679B6">
        <w:t xml:space="preserve"> the owners of the solar electricity</w:t>
      </w:r>
      <w:r w:rsidR="00DF1D74">
        <w:t>, or pay for it</w:t>
      </w:r>
      <w:r w:rsidR="008679B6">
        <w:t>.</w:t>
      </w:r>
    </w:p>
  </w:comment>
  <w:comment w:id="23" w:author="David Beavers" w:date="2018-03-28T08:51:00Z" w:initials="DB">
    <w:p w14:paraId="2F897EE6" w14:textId="5F4C5FF3" w:rsidR="007A6D8D" w:rsidRDefault="007A6D8D">
      <w:pPr>
        <w:pStyle w:val="CommentText"/>
      </w:pPr>
      <w:r>
        <w:rPr>
          <w:rStyle w:val="CommentReference"/>
        </w:rPr>
        <w:annotationRef/>
      </w:r>
      <w:r>
        <w:t>If the Participants need to transfer the contract this will be important info.</w:t>
      </w:r>
    </w:p>
  </w:comment>
  <w:comment w:id="30" w:author="David Beavers" w:date="2018-03-28T08:42:00Z" w:initials="DB">
    <w:p w14:paraId="06A176C9" w14:textId="4B2A294A" w:rsidR="001A20D0" w:rsidRDefault="001A20D0">
      <w:pPr>
        <w:pStyle w:val="CommentText"/>
      </w:pPr>
      <w:r>
        <w:rPr>
          <w:rStyle w:val="CommentReference"/>
        </w:rPr>
        <w:annotationRef/>
      </w:r>
      <w:r>
        <w:t xml:space="preserve">Not enough detail for an “investment” decision. Please see general comments. </w:t>
      </w:r>
    </w:p>
  </w:comment>
  <w:comment w:id="31" w:author="David Beavers" w:date="2018-03-28T08:37:00Z" w:initials="DB">
    <w:p w14:paraId="6195498C" w14:textId="48C31A3F" w:rsidR="00A27FF0" w:rsidRDefault="00A27FF0">
      <w:pPr>
        <w:pStyle w:val="CommentText"/>
      </w:pPr>
      <w:r>
        <w:rPr>
          <w:rStyle w:val="CommentReference"/>
        </w:rPr>
        <w:annotationRef/>
      </w:r>
      <w:r>
        <w:t xml:space="preserve">In some CSS models, the </w:t>
      </w:r>
      <w:r w:rsidR="008A50E9">
        <w:t>participants can utilize the Residential Renewable Energy Tax C</w:t>
      </w:r>
      <w:r w:rsidR="00723700">
        <w:t>r</w:t>
      </w:r>
      <w:r w:rsidR="008A50E9">
        <w:t>edit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85EC42" w15:done="0"/>
  <w15:commentEx w15:paraId="2F897EE6" w15:done="0"/>
  <w15:commentEx w15:paraId="06A176C9" w15:done="0"/>
  <w15:commentEx w15:paraId="6195498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85EC42" w16cid:durableId="1E65C5D1"/>
  <w16cid:commentId w16cid:paraId="2F897EE6" w16cid:durableId="1E65D60D"/>
  <w16cid:commentId w16cid:paraId="06A176C9" w16cid:durableId="1E65D3FB"/>
  <w16cid:commentId w16cid:paraId="6195498C" w16cid:durableId="1E65D2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4CC0F" w14:textId="77777777" w:rsidR="00770426" w:rsidRDefault="00770426" w:rsidP="00633FDF">
      <w:pPr>
        <w:spacing w:after="0" w:line="240" w:lineRule="auto"/>
      </w:pPr>
      <w:r>
        <w:separator/>
      </w:r>
    </w:p>
  </w:endnote>
  <w:endnote w:type="continuationSeparator" w:id="0">
    <w:p w14:paraId="0B96DDDD" w14:textId="77777777" w:rsidR="00770426" w:rsidRDefault="00770426" w:rsidP="006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297727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6FD5DDB" w14:textId="375A637C" w:rsidR="00633FDF" w:rsidRDefault="00633FDF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0AA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0AA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10681E4" w14:textId="77777777" w:rsidR="00633FDF" w:rsidRDefault="00633F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C4490C" w14:textId="77777777" w:rsidR="00770426" w:rsidRDefault="00770426" w:rsidP="00633FDF">
      <w:pPr>
        <w:spacing w:after="0" w:line="240" w:lineRule="auto"/>
      </w:pPr>
      <w:r>
        <w:separator/>
      </w:r>
    </w:p>
  </w:footnote>
  <w:footnote w:type="continuationSeparator" w:id="0">
    <w:p w14:paraId="0CBC164B" w14:textId="77777777" w:rsidR="00770426" w:rsidRDefault="00770426" w:rsidP="006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1C2FE1"/>
    <w:multiLevelType w:val="hybridMultilevel"/>
    <w:tmpl w:val="FE349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vid Beavers">
    <w15:presenceInfo w15:providerId="None" w15:userId="David Beaver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08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EA"/>
    <w:rsid w:val="000106BC"/>
    <w:rsid w:val="00012CDD"/>
    <w:rsid w:val="00044F5F"/>
    <w:rsid w:val="000A0D1F"/>
    <w:rsid w:val="000C041B"/>
    <w:rsid w:val="000D59DA"/>
    <w:rsid w:val="000F2A76"/>
    <w:rsid w:val="000F2C9A"/>
    <w:rsid w:val="0010709A"/>
    <w:rsid w:val="00146C19"/>
    <w:rsid w:val="00171D0E"/>
    <w:rsid w:val="00173EC6"/>
    <w:rsid w:val="001A20D0"/>
    <w:rsid w:val="001C0F33"/>
    <w:rsid w:val="001C6410"/>
    <w:rsid w:val="001D6C2B"/>
    <w:rsid w:val="002C4803"/>
    <w:rsid w:val="002E06ED"/>
    <w:rsid w:val="002F1F05"/>
    <w:rsid w:val="002F6AB0"/>
    <w:rsid w:val="00307D53"/>
    <w:rsid w:val="00312C4C"/>
    <w:rsid w:val="00334E9B"/>
    <w:rsid w:val="003365CA"/>
    <w:rsid w:val="003449A7"/>
    <w:rsid w:val="00374A97"/>
    <w:rsid w:val="003914BE"/>
    <w:rsid w:val="00391FCE"/>
    <w:rsid w:val="003A21D5"/>
    <w:rsid w:val="00410304"/>
    <w:rsid w:val="00475A3A"/>
    <w:rsid w:val="00475DF0"/>
    <w:rsid w:val="004A784B"/>
    <w:rsid w:val="004B09E1"/>
    <w:rsid w:val="004C4D6D"/>
    <w:rsid w:val="004F3A44"/>
    <w:rsid w:val="00503E48"/>
    <w:rsid w:val="00506E1D"/>
    <w:rsid w:val="00525F33"/>
    <w:rsid w:val="00592188"/>
    <w:rsid w:val="005B5682"/>
    <w:rsid w:val="005C4F0C"/>
    <w:rsid w:val="005D1629"/>
    <w:rsid w:val="0061091E"/>
    <w:rsid w:val="00616478"/>
    <w:rsid w:val="006176C7"/>
    <w:rsid w:val="00633FDF"/>
    <w:rsid w:val="006558F4"/>
    <w:rsid w:val="00670AA3"/>
    <w:rsid w:val="00691382"/>
    <w:rsid w:val="006A3D4A"/>
    <w:rsid w:val="006A6052"/>
    <w:rsid w:val="006A6BFA"/>
    <w:rsid w:val="00723700"/>
    <w:rsid w:val="00734534"/>
    <w:rsid w:val="0073555B"/>
    <w:rsid w:val="0074360B"/>
    <w:rsid w:val="00770426"/>
    <w:rsid w:val="007A6D8D"/>
    <w:rsid w:val="007B08B1"/>
    <w:rsid w:val="0080216D"/>
    <w:rsid w:val="00842CD7"/>
    <w:rsid w:val="008679B6"/>
    <w:rsid w:val="00874738"/>
    <w:rsid w:val="008855E5"/>
    <w:rsid w:val="008865F9"/>
    <w:rsid w:val="008A50E9"/>
    <w:rsid w:val="008A7334"/>
    <w:rsid w:val="008D2272"/>
    <w:rsid w:val="008E3B01"/>
    <w:rsid w:val="008F45FF"/>
    <w:rsid w:val="0091323E"/>
    <w:rsid w:val="009664A9"/>
    <w:rsid w:val="00977F04"/>
    <w:rsid w:val="009D03F8"/>
    <w:rsid w:val="00A12751"/>
    <w:rsid w:val="00A27FF0"/>
    <w:rsid w:val="00A422CA"/>
    <w:rsid w:val="00A90D4B"/>
    <w:rsid w:val="00A91225"/>
    <w:rsid w:val="00B01E8F"/>
    <w:rsid w:val="00B339E3"/>
    <w:rsid w:val="00B96E72"/>
    <w:rsid w:val="00BA7DC1"/>
    <w:rsid w:val="00BB5BB4"/>
    <w:rsid w:val="00BD5F94"/>
    <w:rsid w:val="00C34FA8"/>
    <w:rsid w:val="00C43405"/>
    <w:rsid w:val="00C62D79"/>
    <w:rsid w:val="00C8617B"/>
    <w:rsid w:val="00CA5928"/>
    <w:rsid w:val="00CB5B22"/>
    <w:rsid w:val="00D1635C"/>
    <w:rsid w:val="00D327E2"/>
    <w:rsid w:val="00D6757F"/>
    <w:rsid w:val="00D73347"/>
    <w:rsid w:val="00DA651A"/>
    <w:rsid w:val="00DF1D74"/>
    <w:rsid w:val="00E02AEF"/>
    <w:rsid w:val="00E174CF"/>
    <w:rsid w:val="00E448FD"/>
    <w:rsid w:val="00E5692B"/>
    <w:rsid w:val="00E66C52"/>
    <w:rsid w:val="00E7187A"/>
    <w:rsid w:val="00E80FAF"/>
    <w:rsid w:val="00E85134"/>
    <w:rsid w:val="00EB7A17"/>
    <w:rsid w:val="00EE0793"/>
    <w:rsid w:val="00F001DA"/>
    <w:rsid w:val="00F16EEA"/>
    <w:rsid w:val="00F85E97"/>
    <w:rsid w:val="00FD002F"/>
    <w:rsid w:val="00FD40EC"/>
    <w:rsid w:val="00FD50A6"/>
    <w:rsid w:val="00FE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035A59"/>
  <w15:docId w15:val="{4E0A86B0-33B2-4AF1-914D-2AF06F782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6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27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7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6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3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FDF"/>
  </w:style>
  <w:style w:type="paragraph" w:styleId="Footer">
    <w:name w:val="footer"/>
    <w:basedOn w:val="Normal"/>
    <w:link w:val="FooterChar"/>
    <w:uiPriority w:val="99"/>
    <w:unhideWhenUsed/>
    <w:rsid w:val="00633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FDF"/>
  </w:style>
  <w:style w:type="character" w:styleId="CommentReference">
    <w:name w:val="annotation reference"/>
    <w:basedOn w:val="DefaultParagraphFont"/>
    <w:uiPriority w:val="99"/>
    <w:semiHidden/>
    <w:unhideWhenUsed/>
    <w:rsid w:val="00C62D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2D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2D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2D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2D7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27F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9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EOEEA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Berthod, Amber (ENE)</dc:creator>
  <cp:lastModifiedBy>David Beavers</cp:lastModifiedBy>
  <cp:revision>24</cp:revision>
  <cp:lastPrinted>2017-11-16T16:32:00Z</cp:lastPrinted>
  <dcterms:created xsi:type="dcterms:W3CDTF">2018-03-28T11:36:00Z</dcterms:created>
  <dcterms:modified xsi:type="dcterms:W3CDTF">2018-03-28T13:15:00Z</dcterms:modified>
</cp:coreProperties>
</file>